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DE" w:rsidRPr="00EC25B5" w:rsidRDefault="002708DD" w:rsidP="00037AD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 </w:t>
      </w:r>
    </w:p>
    <w:p w:rsidR="00037ADE" w:rsidRPr="00EC2B82" w:rsidRDefault="00037ADE" w:rsidP="00037ADE">
      <w:pPr>
        <w:spacing w:after="0"/>
        <w:jc w:val="both"/>
        <w:rPr>
          <w:rFonts w:asciiTheme="majorHAnsi" w:hAnsiTheme="majorHAnsi" w:cs="Times New Roman"/>
          <w:b/>
          <w:sz w:val="24"/>
          <w:szCs w:val="24"/>
          <w:rPrChange w:id="0" w:author="Гульмира" w:date="2023-03-08T13:18:00Z">
            <w:rPr>
              <w:rFonts w:ascii="Times New Roman" w:hAnsi="Times New Roman" w:cs="Times New Roman"/>
              <w:b/>
              <w:sz w:val="32"/>
              <w:szCs w:val="32"/>
            </w:rPr>
          </w:rPrChange>
        </w:rPr>
      </w:pPr>
    </w:p>
    <w:p w:rsidR="002708DD" w:rsidRPr="00EC2B82" w:rsidRDefault="00037ADE" w:rsidP="002708DD">
      <w:pPr>
        <w:spacing w:after="0"/>
        <w:jc w:val="center"/>
        <w:rPr>
          <w:rFonts w:asciiTheme="majorHAnsi" w:hAnsiTheme="majorHAnsi" w:cs="Times New Roman"/>
          <w:b/>
          <w:sz w:val="24"/>
          <w:szCs w:val="24"/>
          <w:rPrChange w:id="1" w:author="Гульмира" w:date="2023-03-08T13:18:00Z">
            <w:rPr>
              <w:rFonts w:ascii="Times New Roman" w:hAnsi="Times New Roman" w:cs="Times New Roman"/>
              <w:b/>
              <w:sz w:val="24"/>
              <w:szCs w:val="24"/>
            </w:rPr>
          </w:rPrChange>
        </w:rPr>
      </w:pPr>
      <w:r w:rsidRPr="00EC2B82">
        <w:rPr>
          <w:rFonts w:asciiTheme="majorHAnsi" w:hAnsiTheme="majorHAnsi"/>
          <w:sz w:val="24"/>
          <w:szCs w:val="24"/>
          <w:rPrChange w:id="2" w:author="Гульмира" w:date="2023-03-08T13:18:00Z">
            <w:rPr>
              <w:sz w:val="28"/>
              <w:szCs w:val="28"/>
            </w:rPr>
          </w:rPrChange>
        </w:rPr>
        <w:tab/>
      </w:r>
      <w:r w:rsidRPr="00EC2B82">
        <w:rPr>
          <w:rFonts w:asciiTheme="majorHAnsi" w:hAnsiTheme="majorHAnsi"/>
          <w:sz w:val="24"/>
          <w:szCs w:val="24"/>
          <w:rPrChange w:id="3" w:author="Гульмира" w:date="2023-03-08T13:18:00Z">
            <w:rPr>
              <w:sz w:val="28"/>
              <w:szCs w:val="28"/>
            </w:rPr>
          </w:rPrChange>
        </w:rPr>
        <w:tab/>
      </w:r>
      <w:r w:rsidRPr="00EC2B82">
        <w:rPr>
          <w:rFonts w:asciiTheme="majorHAnsi" w:hAnsiTheme="majorHAnsi"/>
          <w:sz w:val="24"/>
          <w:szCs w:val="24"/>
          <w:rPrChange w:id="4" w:author="Гульмира" w:date="2023-03-08T13:18:00Z">
            <w:rPr>
              <w:sz w:val="28"/>
              <w:szCs w:val="28"/>
            </w:rPr>
          </w:rPrChange>
        </w:rPr>
        <w:tab/>
      </w:r>
      <w:r w:rsidRPr="00EC2B82">
        <w:rPr>
          <w:rFonts w:asciiTheme="majorHAnsi" w:hAnsiTheme="majorHAnsi"/>
          <w:sz w:val="24"/>
          <w:szCs w:val="24"/>
          <w:rPrChange w:id="5" w:author="Гульмира" w:date="2023-03-08T13:18:00Z">
            <w:rPr>
              <w:sz w:val="28"/>
              <w:szCs w:val="28"/>
            </w:rPr>
          </w:rPrChange>
        </w:rPr>
        <w:tab/>
      </w:r>
      <w:r w:rsidRPr="00EC2B82">
        <w:rPr>
          <w:rFonts w:asciiTheme="majorHAnsi" w:hAnsiTheme="majorHAnsi"/>
          <w:sz w:val="24"/>
          <w:szCs w:val="24"/>
          <w:rPrChange w:id="6" w:author="Гульмира" w:date="2023-03-08T13:18:00Z">
            <w:rPr>
              <w:sz w:val="28"/>
              <w:szCs w:val="28"/>
            </w:rPr>
          </w:rPrChange>
        </w:rPr>
        <w:tab/>
      </w:r>
      <w:r w:rsidRPr="00EC2B82">
        <w:rPr>
          <w:rFonts w:asciiTheme="majorHAnsi" w:hAnsiTheme="majorHAnsi"/>
          <w:sz w:val="24"/>
          <w:szCs w:val="24"/>
          <w:rPrChange w:id="7" w:author="Гульмира" w:date="2023-03-08T13:18:00Z">
            <w:rPr>
              <w:sz w:val="28"/>
              <w:szCs w:val="28"/>
            </w:rPr>
          </w:rPrChange>
        </w:rPr>
        <w:tab/>
      </w:r>
      <w:r w:rsidR="002708DD" w:rsidRPr="00EC2B82">
        <w:rPr>
          <w:rFonts w:asciiTheme="majorHAnsi" w:hAnsiTheme="majorHAnsi" w:cs="Times New Roman"/>
          <w:b/>
          <w:sz w:val="24"/>
          <w:szCs w:val="24"/>
          <w:rPrChange w:id="8" w:author="Гульмира" w:date="2023-03-08T13:18:00Z">
            <w:rPr>
              <w:rFonts w:ascii="Times New Roman" w:hAnsi="Times New Roman" w:cs="Times New Roman"/>
              <w:b/>
              <w:sz w:val="24"/>
              <w:szCs w:val="24"/>
            </w:rPr>
          </w:rPrChange>
        </w:rPr>
        <w:t>МУНИЦИПАЛЬНОЕ БЮДЖЕТНОЕ ОБЩЕОБРАЗОВАТЕЛЬНОЕ УЧРЕЖДЕНИЕ</w:t>
      </w:r>
    </w:p>
    <w:p w:rsidR="002708DD" w:rsidRPr="00EC2B82" w:rsidRDefault="002708DD" w:rsidP="002708DD">
      <w:pPr>
        <w:spacing w:after="0"/>
        <w:jc w:val="center"/>
        <w:rPr>
          <w:rFonts w:asciiTheme="majorHAnsi" w:hAnsiTheme="majorHAnsi" w:cs="Times New Roman"/>
          <w:b/>
          <w:sz w:val="24"/>
          <w:szCs w:val="24"/>
          <w:rPrChange w:id="9" w:author="Гульмира" w:date="2023-03-08T13:18:00Z">
            <w:rPr>
              <w:rFonts w:ascii="Times New Roman" w:hAnsi="Times New Roman" w:cs="Times New Roman"/>
              <w:b/>
              <w:sz w:val="24"/>
              <w:szCs w:val="24"/>
            </w:rPr>
          </w:rPrChange>
        </w:rPr>
      </w:pPr>
      <w:r w:rsidRPr="00EC2B82">
        <w:rPr>
          <w:rFonts w:asciiTheme="majorHAnsi" w:hAnsiTheme="majorHAnsi" w:cs="Times New Roman"/>
          <w:b/>
          <w:sz w:val="24"/>
          <w:szCs w:val="24"/>
          <w:rPrChange w:id="10" w:author="Гульмира" w:date="2023-03-08T13:18:00Z">
            <w:rPr>
              <w:rFonts w:ascii="Times New Roman" w:hAnsi="Times New Roman" w:cs="Times New Roman"/>
              <w:b/>
              <w:sz w:val="24"/>
              <w:szCs w:val="24"/>
            </w:rPr>
          </w:rPrChange>
        </w:rPr>
        <w:t>«ШКОЛА № 5»</w:t>
      </w:r>
    </w:p>
    <w:p w:rsidR="002708DD" w:rsidRPr="00EC2B82" w:rsidRDefault="002708DD" w:rsidP="002708DD">
      <w:pPr>
        <w:spacing w:after="0"/>
        <w:jc w:val="center"/>
        <w:rPr>
          <w:rFonts w:asciiTheme="majorHAnsi" w:hAnsiTheme="majorHAnsi" w:cs="Times New Roman"/>
          <w:b/>
          <w:sz w:val="24"/>
          <w:szCs w:val="24"/>
          <w:rPrChange w:id="11"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2" w:author="Гульмира" w:date="2023-03-08T13:18:00Z">
            <w:rPr>
              <w:rFonts w:ascii="Times New Roman" w:hAnsi="Times New Roman" w:cs="Times New Roman"/>
              <w:b/>
              <w:sz w:val="24"/>
              <w:szCs w:val="24"/>
            </w:rPr>
          </w:rPrChange>
        </w:rPr>
      </w:pPr>
    </w:p>
    <w:tbl>
      <w:tblPr>
        <w:tblStyle w:val="ad"/>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379"/>
        <w:gridCol w:w="3425"/>
      </w:tblGrid>
      <w:tr w:rsidR="002708DD" w:rsidRPr="00EC2B82" w:rsidTr="00956C57">
        <w:tc>
          <w:tcPr>
            <w:tcW w:w="3686" w:type="dxa"/>
          </w:tcPr>
          <w:p w:rsidR="002708DD" w:rsidRPr="00EC2B82" w:rsidRDefault="002708DD" w:rsidP="00956C57">
            <w:pPr>
              <w:rPr>
                <w:rFonts w:asciiTheme="majorHAnsi" w:hAnsiTheme="majorHAnsi" w:cs="Times New Roman"/>
                <w:b/>
                <w:sz w:val="24"/>
                <w:szCs w:val="24"/>
                <w:rPrChange w:id="13" w:author="Гульмира" w:date="2023-03-08T13:18:00Z">
                  <w:rPr>
                    <w:rFonts w:ascii="Times New Roman" w:hAnsi="Times New Roman" w:cs="Times New Roman"/>
                    <w:b/>
                  </w:rPr>
                </w:rPrChange>
              </w:rPr>
            </w:pPr>
            <w:r w:rsidRPr="00EC2B82">
              <w:rPr>
                <w:rFonts w:asciiTheme="majorHAnsi" w:hAnsiTheme="majorHAnsi" w:cs="Times New Roman"/>
                <w:b/>
                <w:sz w:val="24"/>
                <w:szCs w:val="24"/>
                <w:rPrChange w:id="14" w:author="Гульмира" w:date="2023-03-08T13:18:00Z">
                  <w:rPr>
                    <w:rFonts w:ascii="Times New Roman" w:hAnsi="Times New Roman" w:cs="Times New Roman"/>
                    <w:b/>
                  </w:rPr>
                </w:rPrChange>
              </w:rPr>
              <w:t>Рассмотрено на заседании ЭМС</w:t>
            </w:r>
          </w:p>
        </w:tc>
        <w:tc>
          <w:tcPr>
            <w:tcW w:w="3379" w:type="dxa"/>
          </w:tcPr>
          <w:p w:rsidR="002708DD" w:rsidRPr="00EC2B82" w:rsidRDefault="002708DD" w:rsidP="00956C57">
            <w:pPr>
              <w:rPr>
                <w:rFonts w:asciiTheme="majorHAnsi" w:hAnsiTheme="majorHAnsi" w:cs="Times New Roman"/>
                <w:b/>
                <w:sz w:val="24"/>
                <w:szCs w:val="24"/>
                <w:rPrChange w:id="15" w:author="Гульмира" w:date="2023-03-08T13:18:00Z">
                  <w:rPr>
                    <w:rFonts w:ascii="Times New Roman" w:hAnsi="Times New Roman" w:cs="Times New Roman"/>
                    <w:b/>
                  </w:rPr>
                </w:rPrChange>
              </w:rPr>
            </w:pPr>
            <w:r w:rsidRPr="00EC2B82">
              <w:rPr>
                <w:rFonts w:asciiTheme="majorHAnsi" w:hAnsiTheme="majorHAnsi" w:cs="Times New Roman"/>
                <w:b/>
                <w:sz w:val="24"/>
                <w:szCs w:val="24"/>
                <w:rPrChange w:id="16" w:author="Гульмира" w:date="2023-03-08T13:18:00Z">
                  <w:rPr>
                    <w:rFonts w:ascii="Times New Roman" w:hAnsi="Times New Roman" w:cs="Times New Roman"/>
                    <w:b/>
                  </w:rPr>
                </w:rPrChange>
              </w:rPr>
              <w:t>СОГЛАСОВАНО:</w:t>
            </w:r>
          </w:p>
        </w:tc>
        <w:tc>
          <w:tcPr>
            <w:tcW w:w="3425" w:type="dxa"/>
          </w:tcPr>
          <w:p w:rsidR="002708DD" w:rsidRPr="00EC2B82" w:rsidRDefault="002708DD" w:rsidP="00956C57">
            <w:pPr>
              <w:rPr>
                <w:rFonts w:asciiTheme="majorHAnsi" w:hAnsiTheme="majorHAnsi" w:cs="Times New Roman"/>
                <w:b/>
                <w:color w:val="FF0000"/>
                <w:sz w:val="24"/>
                <w:szCs w:val="24"/>
                <w:rPrChange w:id="17" w:author="Гульмира" w:date="2023-03-08T13:18:00Z">
                  <w:rPr>
                    <w:rFonts w:ascii="Times New Roman" w:hAnsi="Times New Roman" w:cs="Times New Roman"/>
                    <w:b/>
                    <w:color w:val="FF0000"/>
                  </w:rPr>
                </w:rPrChange>
              </w:rPr>
            </w:pPr>
            <w:r w:rsidRPr="00EC2B82">
              <w:rPr>
                <w:rFonts w:asciiTheme="majorHAnsi" w:hAnsiTheme="majorHAnsi" w:cs="Times New Roman"/>
                <w:b/>
                <w:sz w:val="24"/>
                <w:szCs w:val="24"/>
                <w:rPrChange w:id="18" w:author="Гульмира" w:date="2023-03-08T13:18:00Z">
                  <w:rPr>
                    <w:rFonts w:ascii="Times New Roman" w:hAnsi="Times New Roman" w:cs="Times New Roman"/>
                    <w:b/>
                  </w:rPr>
                </w:rPrChange>
              </w:rPr>
              <w:t>УТВЕРЖДАЮ:</w:t>
            </w:r>
          </w:p>
        </w:tc>
      </w:tr>
      <w:tr w:rsidR="002708DD" w:rsidRPr="00EC2B82" w:rsidTr="00956C57">
        <w:tc>
          <w:tcPr>
            <w:tcW w:w="3686" w:type="dxa"/>
          </w:tcPr>
          <w:p w:rsidR="002708DD" w:rsidRPr="00EC2B82" w:rsidRDefault="002708DD" w:rsidP="00EC2B82">
            <w:pPr>
              <w:rPr>
                <w:rFonts w:asciiTheme="majorHAnsi" w:hAnsiTheme="majorHAnsi" w:cs="Times New Roman"/>
                <w:sz w:val="24"/>
                <w:szCs w:val="24"/>
                <w:rPrChange w:id="19"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20" w:author="Гульмира" w:date="2023-03-08T13:18:00Z">
                  <w:rPr>
                    <w:rFonts w:ascii="Times New Roman" w:hAnsi="Times New Roman" w:cs="Times New Roman"/>
                  </w:rPr>
                </w:rPrChange>
              </w:rPr>
              <w:t>Протокол № «___»______</w:t>
            </w:r>
            <w:del w:id="21" w:author="Гульмира" w:date="2023-03-08T13:18:00Z">
              <w:r w:rsidRPr="00EC2B82" w:rsidDel="00EC2B82">
                <w:rPr>
                  <w:rFonts w:asciiTheme="majorHAnsi" w:hAnsiTheme="majorHAnsi" w:cs="Times New Roman"/>
                  <w:sz w:val="24"/>
                  <w:szCs w:val="24"/>
                  <w:rPrChange w:id="22" w:author="Гульмира" w:date="2023-03-08T13:18:00Z">
                    <w:rPr>
                      <w:rFonts w:ascii="Times New Roman" w:hAnsi="Times New Roman" w:cs="Times New Roman"/>
                    </w:rPr>
                  </w:rPrChange>
                </w:rPr>
                <w:delText>201</w:delText>
              </w:r>
              <w:r w:rsidR="00CF1B4D" w:rsidRPr="00EC2B82" w:rsidDel="00EC2B82">
                <w:rPr>
                  <w:rFonts w:asciiTheme="majorHAnsi" w:hAnsiTheme="majorHAnsi" w:cs="Times New Roman"/>
                  <w:sz w:val="24"/>
                  <w:szCs w:val="24"/>
                  <w:rPrChange w:id="23" w:author="Гульмира" w:date="2023-03-08T13:18:00Z">
                    <w:rPr>
                      <w:rFonts w:ascii="Times New Roman" w:hAnsi="Times New Roman" w:cs="Times New Roman"/>
                    </w:rPr>
                  </w:rPrChange>
                </w:rPr>
                <w:delText>8</w:delText>
              </w:r>
              <w:r w:rsidRPr="00EC2B82" w:rsidDel="00EC2B82">
                <w:rPr>
                  <w:rFonts w:asciiTheme="majorHAnsi" w:hAnsiTheme="majorHAnsi" w:cs="Times New Roman"/>
                  <w:sz w:val="24"/>
                  <w:szCs w:val="24"/>
                  <w:rPrChange w:id="24" w:author="Гульмира" w:date="2023-03-08T13:18:00Z">
                    <w:rPr>
                      <w:rFonts w:ascii="Times New Roman" w:hAnsi="Times New Roman" w:cs="Times New Roman"/>
                    </w:rPr>
                  </w:rPrChange>
                </w:rPr>
                <w:delText xml:space="preserve"> </w:delText>
              </w:r>
            </w:del>
            <w:ins w:id="25" w:author="Гульмира" w:date="2023-03-08T13:18:00Z">
              <w:r w:rsidR="00EC2B82" w:rsidRPr="00EC2B82">
                <w:rPr>
                  <w:rFonts w:asciiTheme="majorHAnsi" w:hAnsiTheme="majorHAnsi" w:cs="Times New Roman"/>
                  <w:sz w:val="24"/>
                  <w:szCs w:val="24"/>
                  <w:rPrChange w:id="26" w:author="Гульмира" w:date="2023-03-08T13:18:00Z">
                    <w:rPr>
                      <w:rFonts w:ascii="Times New Roman" w:hAnsi="Times New Roman" w:cs="Times New Roman"/>
                    </w:rPr>
                  </w:rPrChange>
                </w:rPr>
                <w:t>20</w:t>
              </w:r>
              <w:r w:rsidR="00EC2B82" w:rsidRPr="00EC2B82">
                <w:rPr>
                  <w:rFonts w:asciiTheme="majorHAnsi" w:hAnsiTheme="majorHAnsi" w:cs="Times New Roman"/>
                  <w:sz w:val="24"/>
                  <w:szCs w:val="24"/>
                  <w:rPrChange w:id="27" w:author="Гульмира" w:date="2023-03-08T13:18:00Z">
                    <w:rPr>
                      <w:rFonts w:ascii="Times New Roman" w:hAnsi="Times New Roman" w:cs="Times New Roman"/>
                    </w:rPr>
                  </w:rPrChange>
                </w:rPr>
                <w:t>22</w:t>
              </w:r>
              <w:r w:rsidR="00EC2B82" w:rsidRPr="00EC2B82">
                <w:rPr>
                  <w:rFonts w:asciiTheme="majorHAnsi" w:hAnsiTheme="majorHAnsi" w:cs="Times New Roman"/>
                  <w:sz w:val="24"/>
                  <w:szCs w:val="24"/>
                  <w:rPrChange w:id="28" w:author="Гульмира" w:date="2023-03-08T13:18:00Z">
                    <w:rPr>
                      <w:rFonts w:ascii="Times New Roman" w:hAnsi="Times New Roman" w:cs="Times New Roman"/>
                    </w:rPr>
                  </w:rPrChange>
                </w:rPr>
                <w:t xml:space="preserve"> </w:t>
              </w:r>
            </w:ins>
            <w:r w:rsidRPr="00EC2B82">
              <w:rPr>
                <w:rFonts w:asciiTheme="majorHAnsi" w:hAnsiTheme="majorHAnsi" w:cs="Times New Roman"/>
                <w:sz w:val="24"/>
                <w:szCs w:val="24"/>
                <w:rPrChange w:id="29" w:author="Гульмира" w:date="2023-03-08T13:18:00Z">
                  <w:rPr>
                    <w:rFonts w:ascii="Times New Roman" w:hAnsi="Times New Roman" w:cs="Times New Roman"/>
                  </w:rPr>
                </w:rPrChange>
              </w:rPr>
              <w:t>г.</w:t>
            </w:r>
          </w:p>
        </w:tc>
        <w:tc>
          <w:tcPr>
            <w:tcW w:w="3379" w:type="dxa"/>
          </w:tcPr>
          <w:p w:rsidR="002708DD" w:rsidRPr="00EC2B82" w:rsidRDefault="002708DD" w:rsidP="00EC2B82">
            <w:pPr>
              <w:rPr>
                <w:rFonts w:asciiTheme="majorHAnsi" w:hAnsiTheme="majorHAnsi" w:cs="Times New Roman"/>
                <w:sz w:val="24"/>
                <w:szCs w:val="24"/>
                <w:rPrChange w:id="30" w:author="Гульмира" w:date="2023-03-08T13:18:00Z">
                  <w:rPr>
                    <w:rFonts w:ascii="Times New Roman" w:hAnsi="Times New Roman" w:cs="Times New Roman"/>
                  </w:rPr>
                </w:rPrChange>
              </w:rPr>
              <w:pPrChange w:id="31" w:author="Гульмира" w:date="2023-03-08T13:18:00Z">
                <w:pPr/>
              </w:pPrChange>
            </w:pPr>
            <w:r w:rsidRPr="00EC2B82">
              <w:rPr>
                <w:rFonts w:asciiTheme="majorHAnsi" w:hAnsiTheme="majorHAnsi" w:cs="Times New Roman"/>
                <w:sz w:val="24"/>
                <w:szCs w:val="24"/>
                <w:rPrChange w:id="32" w:author="Гульмира" w:date="2023-03-08T13:18:00Z">
                  <w:rPr>
                    <w:rFonts w:ascii="Times New Roman" w:hAnsi="Times New Roman" w:cs="Times New Roman"/>
                  </w:rPr>
                </w:rPrChange>
              </w:rPr>
              <w:t>«___»______</w:t>
            </w:r>
            <w:del w:id="33" w:author="Гульмира" w:date="2023-03-08T13:18:00Z">
              <w:r w:rsidRPr="00EC2B82" w:rsidDel="00EC2B82">
                <w:rPr>
                  <w:rFonts w:asciiTheme="majorHAnsi" w:hAnsiTheme="majorHAnsi" w:cs="Times New Roman"/>
                  <w:sz w:val="24"/>
                  <w:szCs w:val="24"/>
                  <w:rPrChange w:id="34" w:author="Гульмира" w:date="2023-03-08T13:18:00Z">
                    <w:rPr>
                      <w:rFonts w:ascii="Times New Roman" w:hAnsi="Times New Roman" w:cs="Times New Roman"/>
                    </w:rPr>
                  </w:rPrChange>
                </w:rPr>
                <w:delText>201</w:delText>
              </w:r>
              <w:r w:rsidR="00CF1B4D" w:rsidRPr="00EC2B82" w:rsidDel="00EC2B82">
                <w:rPr>
                  <w:rFonts w:asciiTheme="majorHAnsi" w:hAnsiTheme="majorHAnsi" w:cs="Times New Roman"/>
                  <w:sz w:val="24"/>
                  <w:szCs w:val="24"/>
                  <w:rPrChange w:id="35" w:author="Гульмира" w:date="2023-03-08T13:18:00Z">
                    <w:rPr>
                      <w:rFonts w:ascii="Times New Roman" w:hAnsi="Times New Roman" w:cs="Times New Roman"/>
                    </w:rPr>
                  </w:rPrChange>
                </w:rPr>
                <w:delText>8</w:delText>
              </w:r>
              <w:r w:rsidRPr="00EC2B82" w:rsidDel="00EC2B82">
                <w:rPr>
                  <w:rFonts w:asciiTheme="majorHAnsi" w:hAnsiTheme="majorHAnsi" w:cs="Times New Roman"/>
                  <w:sz w:val="24"/>
                  <w:szCs w:val="24"/>
                  <w:rPrChange w:id="36" w:author="Гульмира" w:date="2023-03-08T13:18:00Z">
                    <w:rPr>
                      <w:rFonts w:ascii="Times New Roman" w:hAnsi="Times New Roman" w:cs="Times New Roman"/>
                    </w:rPr>
                  </w:rPrChange>
                </w:rPr>
                <w:delText xml:space="preserve"> </w:delText>
              </w:r>
            </w:del>
            <w:ins w:id="37" w:author="Гульмира" w:date="2023-03-08T13:18:00Z">
              <w:r w:rsidR="00EC2B82" w:rsidRPr="00EC2B82">
                <w:rPr>
                  <w:rFonts w:asciiTheme="majorHAnsi" w:hAnsiTheme="majorHAnsi" w:cs="Times New Roman"/>
                  <w:sz w:val="24"/>
                  <w:szCs w:val="24"/>
                  <w:rPrChange w:id="38" w:author="Гульмира" w:date="2023-03-08T13:18:00Z">
                    <w:rPr>
                      <w:rFonts w:ascii="Times New Roman" w:hAnsi="Times New Roman" w:cs="Times New Roman"/>
                    </w:rPr>
                  </w:rPrChange>
                </w:rPr>
                <w:t>20</w:t>
              </w:r>
              <w:r w:rsidR="00EC2B82" w:rsidRPr="00EC2B82">
                <w:rPr>
                  <w:rFonts w:asciiTheme="majorHAnsi" w:hAnsiTheme="majorHAnsi" w:cs="Times New Roman"/>
                  <w:sz w:val="24"/>
                  <w:szCs w:val="24"/>
                  <w:rPrChange w:id="39" w:author="Гульмира" w:date="2023-03-08T13:18:00Z">
                    <w:rPr>
                      <w:rFonts w:ascii="Times New Roman" w:hAnsi="Times New Roman" w:cs="Times New Roman"/>
                    </w:rPr>
                  </w:rPrChange>
                </w:rPr>
                <w:t>22</w:t>
              </w:r>
            </w:ins>
            <w:r w:rsidRPr="00EC2B82">
              <w:rPr>
                <w:rFonts w:asciiTheme="majorHAnsi" w:hAnsiTheme="majorHAnsi" w:cs="Times New Roman"/>
                <w:sz w:val="24"/>
                <w:szCs w:val="24"/>
                <w:rPrChange w:id="40" w:author="Гульмира" w:date="2023-03-08T13:18:00Z">
                  <w:rPr>
                    <w:rFonts w:ascii="Times New Roman" w:hAnsi="Times New Roman" w:cs="Times New Roman"/>
                  </w:rPr>
                </w:rPrChange>
              </w:rPr>
              <w:t>г.</w:t>
            </w:r>
          </w:p>
        </w:tc>
        <w:tc>
          <w:tcPr>
            <w:tcW w:w="3425" w:type="dxa"/>
          </w:tcPr>
          <w:p w:rsidR="002708DD" w:rsidRPr="00EC2B82" w:rsidRDefault="002708DD" w:rsidP="00EC2B82">
            <w:pPr>
              <w:rPr>
                <w:rFonts w:asciiTheme="majorHAnsi" w:hAnsiTheme="majorHAnsi" w:cs="Times New Roman"/>
                <w:color w:val="FF0000"/>
                <w:sz w:val="24"/>
                <w:szCs w:val="24"/>
                <w:rPrChange w:id="41" w:author="Гульмира" w:date="2023-03-08T13:18:00Z">
                  <w:rPr>
                    <w:rFonts w:ascii="Times New Roman" w:hAnsi="Times New Roman" w:cs="Times New Roman"/>
                    <w:color w:val="FF0000"/>
                  </w:rPr>
                </w:rPrChange>
              </w:rPr>
              <w:pPrChange w:id="42" w:author="Гульмира" w:date="2023-03-08T13:18:00Z">
                <w:pPr/>
              </w:pPrChange>
            </w:pPr>
            <w:r w:rsidRPr="00EC2B82">
              <w:rPr>
                <w:rFonts w:asciiTheme="majorHAnsi" w:hAnsiTheme="majorHAnsi" w:cs="Times New Roman"/>
                <w:sz w:val="24"/>
                <w:szCs w:val="24"/>
                <w:rPrChange w:id="43" w:author="Гульмира" w:date="2023-03-08T13:18:00Z">
                  <w:rPr>
                    <w:rFonts w:ascii="Times New Roman" w:hAnsi="Times New Roman" w:cs="Times New Roman"/>
                  </w:rPr>
                </w:rPrChange>
              </w:rPr>
              <w:t>«___»______</w:t>
            </w:r>
            <w:del w:id="44" w:author="Гульмира" w:date="2023-03-08T13:18:00Z">
              <w:r w:rsidRPr="00EC2B82" w:rsidDel="00EC2B82">
                <w:rPr>
                  <w:rFonts w:asciiTheme="majorHAnsi" w:hAnsiTheme="majorHAnsi" w:cs="Times New Roman"/>
                  <w:sz w:val="24"/>
                  <w:szCs w:val="24"/>
                  <w:rPrChange w:id="45" w:author="Гульмира" w:date="2023-03-08T13:18:00Z">
                    <w:rPr>
                      <w:rFonts w:ascii="Times New Roman" w:hAnsi="Times New Roman" w:cs="Times New Roman"/>
                    </w:rPr>
                  </w:rPrChange>
                </w:rPr>
                <w:delText>201</w:delText>
              </w:r>
              <w:r w:rsidR="00CF1B4D" w:rsidRPr="00EC2B82" w:rsidDel="00EC2B82">
                <w:rPr>
                  <w:rFonts w:asciiTheme="majorHAnsi" w:hAnsiTheme="majorHAnsi" w:cs="Times New Roman"/>
                  <w:sz w:val="24"/>
                  <w:szCs w:val="24"/>
                  <w:rPrChange w:id="46" w:author="Гульмира" w:date="2023-03-08T13:18:00Z">
                    <w:rPr>
                      <w:rFonts w:ascii="Times New Roman" w:hAnsi="Times New Roman" w:cs="Times New Roman"/>
                    </w:rPr>
                  </w:rPrChange>
                </w:rPr>
                <w:delText>8</w:delText>
              </w:r>
              <w:r w:rsidRPr="00EC2B82" w:rsidDel="00EC2B82">
                <w:rPr>
                  <w:rFonts w:asciiTheme="majorHAnsi" w:hAnsiTheme="majorHAnsi" w:cs="Times New Roman"/>
                  <w:sz w:val="24"/>
                  <w:szCs w:val="24"/>
                  <w:rPrChange w:id="47" w:author="Гульмира" w:date="2023-03-08T13:18:00Z">
                    <w:rPr>
                      <w:rFonts w:ascii="Times New Roman" w:hAnsi="Times New Roman" w:cs="Times New Roman"/>
                    </w:rPr>
                  </w:rPrChange>
                </w:rPr>
                <w:delText xml:space="preserve"> </w:delText>
              </w:r>
            </w:del>
            <w:ins w:id="48" w:author="Гульмира" w:date="2023-03-08T13:18:00Z">
              <w:r w:rsidR="00EC2B82" w:rsidRPr="00EC2B82">
                <w:rPr>
                  <w:rFonts w:asciiTheme="majorHAnsi" w:hAnsiTheme="majorHAnsi" w:cs="Times New Roman"/>
                  <w:sz w:val="24"/>
                  <w:szCs w:val="24"/>
                  <w:rPrChange w:id="49" w:author="Гульмира" w:date="2023-03-08T13:18:00Z">
                    <w:rPr>
                      <w:rFonts w:ascii="Times New Roman" w:hAnsi="Times New Roman" w:cs="Times New Roman"/>
                    </w:rPr>
                  </w:rPrChange>
                </w:rPr>
                <w:t>20</w:t>
              </w:r>
              <w:r w:rsidR="00EC2B82" w:rsidRPr="00EC2B82">
                <w:rPr>
                  <w:rFonts w:asciiTheme="majorHAnsi" w:hAnsiTheme="majorHAnsi" w:cs="Times New Roman"/>
                  <w:sz w:val="24"/>
                  <w:szCs w:val="24"/>
                  <w:rPrChange w:id="50" w:author="Гульмира" w:date="2023-03-08T13:18:00Z">
                    <w:rPr>
                      <w:rFonts w:ascii="Times New Roman" w:hAnsi="Times New Roman" w:cs="Times New Roman"/>
                    </w:rPr>
                  </w:rPrChange>
                </w:rPr>
                <w:t>22</w:t>
              </w:r>
              <w:r w:rsidR="00EC2B82" w:rsidRPr="00EC2B82">
                <w:rPr>
                  <w:rFonts w:asciiTheme="majorHAnsi" w:hAnsiTheme="majorHAnsi" w:cs="Times New Roman"/>
                  <w:sz w:val="24"/>
                  <w:szCs w:val="24"/>
                  <w:rPrChange w:id="51" w:author="Гульмира" w:date="2023-03-08T13:18:00Z">
                    <w:rPr>
                      <w:rFonts w:ascii="Times New Roman" w:hAnsi="Times New Roman" w:cs="Times New Roman"/>
                    </w:rPr>
                  </w:rPrChange>
                </w:rPr>
                <w:t xml:space="preserve"> </w:t>
              </w:r>
            </w:ins>
            <w:r w:rsidRPr="00EC2B82">
              <w:rPr>
                <w:rFonts w:asciiTheme="majorHAnsi" w:hAnsiTheme="majorHAnsi" w:cs="Times New Roman"/>
                <w:sz w:val="24"/>
                <w:szCs w:val="24"/>
                <w:rPrChange w:id="52" w:author="Гульмира" w:date="2023-03-08T13:18:00Z">
                  <w:rPr>
                    <w:rFonts w:ascii="Times New Roman" w:hAnsi="Times New Roman" w:cs="Times New Roman"/>
                  </w:rPr>
                </w:rPrChange>
              </w:rPr>
              <w:t>г.</w:t>
            </w:r>
          </w:p>
        </w:tc>
      </w:tr>
      <w:tr w:rsidR="002708DD" w:rsidRPr="00EC2B82" w:rsidTr="00956C57">
        <w:tc>
          <w:tcPr>
            <w:tcW w:w="3686" w:type="dxa"/>
          </w:tcPr>
          <w:p w:rsidR="002708DD" w:rsidRPr="00EC2B82" w:rsidRDefault="002708DD" w:rsidP="00956C57">
            <w:pPr>
              <w:rPr>
                <w:rFonts w:asciiTheme="majorHAnsi" w:hAnsiTheme="majorHAnsi" w:cs="Times New Roman"/>
                <w:sz w:val="24"/>
                <w:szCs w:val="24"/>
                <w:rPrChange w:id="53"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54" w:author="Гульмира" w:date="2023-03-08T13:18:00Z">
                  <w:rPr>
                    <w:rFonts w:ascii="Times New Roman" w:hAnsi="Times New Roman" w:cs="Times New Roman"/>
                  </w:rPr>
                </w:rPrChange>
              </w:rPr>
              <w:t>Председатель ЭМС, зам.директора по НМР</w:t>
            </w:r>
          </w:p>
        </w:tc>
        <w:tc>
          <w:tcPr>
            <w:tcW w:w="3379" w:type="dxa"/>
          </w:tcPr>
          <w:p w:rsidR="002708DD" w:rsidRPr="00EC2B82" w:rsidRDefault="002708DD" w:rsidP="00956C57">
            <w:pPr>
              <w:rPr>
                <w:rFonts w:asciiTheme="majorHAnsi" w:hAnsiTheme="majorHAnsi" w:cs="Times New Roman"/>
                <w:sz w:val="24"/>
                <w:szCs w:val="24"/>
                <w:rPrChange w:id="55"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56" w:author="Гульмира" w:date="2023-03-08T13:18:00Z">
                  <w:rPr>
                    <w:rFonts w:ascii="Times New Roman" w:hAnsi="Times New Roman" w:cs="Times New Roman"/>
                  </w:rPr>
                </w:rPrChange>
              </w:rPr>
              <w:t>Зам.директора по УВР</w:t>
            </w:r>
          </w:p>
        </w:tc>
        <w:tc>
          <w:tcPr>
            <w:tcW w:w="3425" w:type="dxa"/>
          </w:tcPr>
          <w:p w:rsidR="002708DD" w:rsidRPr="00EC2B82" w:rsidRDefault="002708DD" w:rsidP="00EC2B82">
            <w:pPr>
              <w:rPr>
                <w:rFonts w:asciiTheme="majorHAnsi" w:hAnsiTheme="majorHAnsi" w:cs="Times New Roman"/>
                <w:color w:val="FF0000"/>
                <w:sz w:val="24"/>
                <w:szCs w:val="24"/>
                <w:rPrChange w:id="57" w:author="Гульмира" w:date="2023-03-08T13:18:00Z">
                  <w:rPr>
                    <w:rFonts w:ascii="Times New Roman" w:hAnsi="Times New Roman" w:cs="Times New Roman"/>
                    <w:color w:val="FF0000"/>
                  </w:rPr>
                </w:rPrChange>
              </w:rPr>
              <w:pPrChange w:id="58" w:author="Гульмира" w:date="2023-03-08T13:19:00Z">
                <w:pPr/>
              </w:pPrChange>
            </w:pPr>
            <w:r w:rsidRPr="00EC2B82">
              <w:rPr>
                <w:rFonts w:asciiTheme="majorHAnsi" w:hAnsiTheme="majorHAnsi" w:cs="Times New Roman"/>
                <w:sz w:val="24"/>
                <w:szCs w:val="24"/>
                <w:rPrChange w:id="59" w:author="Гульмира" w:date="2023-03-08T13:18:00Z">
                  <w:rPr>
                    <w:rFonts w:ascii="Times New Roman" w:hAnsi="Times New Roman" w:cs="Times New Roman"/>
                  </w:rPr>
                </w:rPrChange>
              </w:rPr>
              <w:t>Директор М</w:t>
            </w:r>
            <w:del w:id="60" w:author="Гульмира" w:date="2023-03-08T13:19:00Z">
              <w:r w:rsidRPr="00EC2B82" w:rsidDel="00EC2B82">
                <w:rPr>
                  <w:rFonts w:asciiTheme="majorHAnsi" w:hAnsiTheme="majorHAnsi" w:cs="Times New Roman"/>
                  <w:sz w:val="24"/>
                  <w:szCs w:val="24"/>
                  <w:rPrChange w:id="61" w:author="Гульмира" w:date="2023-03-08T13:18:00Z">
                    <w:rPr>
                      <w:rFonts w:ascii="Times New Roman" w:hAnsi="Times New Roman" w:cs="Times New Roman"/>
                    </w:rPr>
                  </w:rPrChange>
                </w:rPr>
                <w:delText>Б</w:delText>
              </w:r>
            </w:del>
            <w:ins w:id="62" w:author="Гульмира" w:date="2023-03-08T13:19:00Z">
              <w:r w:rsidR="00EC2B82">
                <w:rPr>
                  <w:rFonts w:asciiTheme="majorHAnsi" w:hAnsiTheme="majorHAnsi" w:cs="Times New Roman"/>
                  <w:sz w:val="24"/>
                  <w:szCs w:val="24"/>
                </w:rPr>
                <w:t>А</w:t>
              </w:r>
            </w:ins>
            <w:r w:rsidRPr="00EC2B82">
              <w:rPr>
                <w:rFonts w:asciiTheme="majorHAnsi" w:hAnsiTheme="majorHAnsi" w:cs="Times New Roman"/>
                <w:sz w:val="24"/>
                <w:szCs w:val="24"/>
                <w:rPrChange w:id="63" w:author="Гульмира" w:date="2023-03-08T13:18:00Z">
                  <w:rPr>
                    <w:rFonts w:ascii="Times New Roman" w:hAnsi="Times New Roman" w:cs="Times New Roman"/>
                  </w:rPr>
                </w:rPrChange>
              </w:rPr>
              <w:t>ОУ «Школа № 5»</w:t>
            </w:r>
          </w:p>
        </w:tc>
      </w:tr>
      <w:tr w:rsidR="002708DD" w:rsidRPr="00EC2B82" w:rsidTr="00956C57">
        <w:tc>
          <w:tcPr>
            <w:tcW w:w="3686" w:type="dxa"/>
          </w:tcPr>
          <w:p w:rsidR="002708DD" w:rsidRPr="00EC2B82" w:rsidRDefault="002708DD" w:rsidP="00956C57">
            <w:pPr>
              <w:rPr>
                <w:rFonts w:asciiTheme="majorHAnsi" w:hAnsiTheme="majorHAnsi" w:cs="Times New Roman"/>
                <w:sz w:val="24"/>
                <w:szCs w:val="24"/>
                <w:rPrChange w:id="64"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65" w:author="Гульмира" w:date="2023-03-08T13:18:00Z">
                  <w:rPr>
                    <w:rFonts w:ascii="Times New Roman" w:hAnsi="Times New Roman" w:cs="Times New Roman"/>
                  </w:rPr>
                </w:rPrChange>
              </w:rPr>
              <w:t>_____________А.Г.Миносьянц</w:t>
            </w:r>
          </w:p>
        </w:tc>
        <w:tc>
          <w:tcPr>
            <w:tcW w:w="3379" w:type="dxa"/>
          </w:tcPr>
          <w:p w:rsidR="002708DD" w:rsidRPr="00EC2B82" w:rsidRDefault="002708DD" w:rsidP="00956C57">
            <w:pPr>
              <w:rPr>
                <w:rFonts w:asciiTheme="majorHAnsi" w:hAnsiTheme="majorHAnsi" w:cs="Times New Roman"/>
                <w:sz w:val="24"/>
                <w:szCs w:val="24"/>
                <w:rPrChange w:id="66"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67" w:author="Гульмира" w:date="2023-03-08T13:18:00Z">
                  <w:rPr>
                    <w:rFonts w:ascii="Times New Roman" w:hAnsi="Times New Roman" w:cs="Times New Roman"/>
                  </w:rPr>
                </w:rPrChange>
              </w:rPr>
              <w:t>______________С.Е.Каминская</w:t>
            </w:r>
          </w:p>
        </w:tc>
        <w:tc>
          <w:tcPr>
            <w:tcW w:w="3425" w:type="dxa"/>
          </w:tcPr>
          <w:p w:rsidR="002708DD" w:rsidRPr="00EC2B82" w:rsidRDefault="002708DD" w:rsidP="00956C57">
            <w:pPr>
              <w:rPr>
                <w:rFonts w:asciiTheme="majorHAnsi" w:hAnsiTheme="majorHAnsi" w:cs="Times New Roman"/>
                <w:color w:val="FF0000"/>
                <w:sz w:val="24"/>
                <w:szCs w:val="24"/>
                <w:rPrChange w:id="68" w:author="Гульмира" w:date="2023-03-08T13:18:00Z">
                  <w:rPr>
                    <w:rFonts w:ascii="Times New Roman" w:hAnsi="Times New Roman" w:cs="Times New Roman"/>
                    <w:color w:val="FF0000"/>
                  </w:rPr>
                </w:rPrChange>
              </w:rPr>
            </w:pPr>
            <w:r w:rsidRPr="00EC2B82">
              <w:rPr>
                <w:rFonts w:asciiTheme="majorHAnsi" w:hAnsiTheme="majorHAnsi" w:cs="Times New Roman"/>
                <w:sz w:val="24"/>
                <w:szCs w:val="24"/>
                <w:rPrChange w:id="69" w:author="Гульмира" w:date="2023-03-08T13:18:00Z">
                  <w:rPr>
                    <w:rFonts w:ascii="Times New Roman" w:hAnsi="Times New Roman" w:cs="Times New Roman"/>
                  </w:rPr>
                </w:rPrChange>
              </w:rPr>
              <w:t>_____________</w:t>
            </w:r>
            <w:proofErr w:type="spellStart"/>
            <w:r w:rsidR="00CF1B4D" w:rsidRPr="00EC2B82">
              <w:rPr>
                <w:rFonts w:asciiTheme="majorHAnsi" w:hAnsiTheme="majorHAnsi" w:cs="Times New Roman"/>
                <w:sz w:val="24"/>
                <w:szCs w:val="24"/>
                <w:rPrChange w:id="70" w:author="Гульмира" w:date="2023-03-08T13:18:00Z">
                  <w:rPr>
                    <w:rFonts w:ascii="Times New Roman" w:hAnsi="Times New Roman" w:cs="Times New Roman"/>
                  </w:rPr>
                </w:rPrChange>
              </w:rPr>
              <w:t>М.Ю.Заболотских</w:t>
            </w:r>
            <w:proofErr w:type="spellEnd"/>
          </w:p>
        </w:tc>
      </w:tr>
    </w:tbl>
    <w:p w:rsidR="002708DD" w:rsidRPr="00EC2B82" w:rsidRDefault="002708DD" w:rsidP="002708DD">
      <w:pPr>
        <w:spacing w:after="0"/>
        <w:jc w:val="center"/>
        <w:rPr>
          <w:rFonts w:asciiTheme="majorHAnsi" w:hAnsiTheme="majorHAnsi" w:cs="Times New Roman"/>
          <w:b/>
          <w:sz w:val="24"/>
          <w:szCs w:val="24"/>
          <w:rPrChange w:id="71" w:author="Гульмира" w:date="2023-03-08T13:18:00Z">
            <w:rPr>
              <w:rFonts w:ascii="Times New Roman" w:hAnsi="Times New Roman" w:cs="Times New Roman"/>
              <w:b/>
            </w:rPr>
          </w:rPrChange>
        </w:rPr>
      </w:pPr>
    </w:p>
    <w:p w:rsidR="002708DD" w:rsidRPr="00EC2B82" w:rsidRDefault="002708DD" w:rsidP="002708DD">
      <w:pPr>
        <w:jc w:val="center"/>
        <w:rPr>
          <w:rFonts w:asciiTheme="majorHAnsi" w:hAnsiTheme="majorHAnsi" w:cs="Times New Roman"/>
          <w:b/>
          <w:sz w:val="24"/>
          <w:szCs w:val="24"/>
          <w:rPrChange w:id="72" w:author="Гульмира" w:date="2023-03-08T13:18:00Z">
            <w:rPr>
              <w:rFonts w:ascii="Times New Roman" w:hAnsi="Times New Roman" w:cs="Times New Roman"/>
              <w:b/>
              <w:sz w:val="24"/>
              <w:szCs w:val="24"/>
            </w:rPr>
          </w:rPrChange>
        </w:rPr>
      </w:pPr>
    </w:p>
    <w:p w:rsidR="002708DD" w:rsidRPr="00EC2B82" w:rsidRDefault="002708DD" w:rsidP="002708DD">
      <w:pPr>
        <w:jc w:val="center"/>
        <w:rPr>
          <w:rFonts w:asciiTheme="majorHAnsi" w:hAnsiTheme="majorHAnsi" w:cs="Times New Roman"/>
          <w:b/>
          <w:sz w:val="24"/>
          <w:szCs w:val="24"/>
          <w:rPrChange w:id="73" w:author="Гульмира" w:date="2023-03-08T13:18:00Z">
            <w:rPr>
              <w:rFonts w:ascii="Times New Roman" w:hAnsi="Times New Roman" w:cs="Times New Roman"/>
              <w:b/>
              <w:sz w:val="24"/>
              <w:szCs w:val="24"/>
            </w:rPr>
          </w:rPrChange>
        </w:rPr>
      </w:pPr>
    </w:p>
    <w:p w:rsidR="002708DD" w:rsidRPr="00EC2B82" w:rsidRDefault="002708DD" w:rsidP="002708DD">
      <w:pPr>
        <w:spacing w:after="0" w:line="240" w:lineRule="auto"/>
        <w:jc w:val="center"/>
        <w:rPr>
          <w:rFonts w:asciiTheme="majorHAnsi" w:hAnsiTheme="majorHAnsi" w:cs="Times New Roman"/>
          <w:b/>
          <w:sz w:val="24"/>
          <w:szCs w:val="24"/>
          <w:rPrChange w:id="74" w:author="Гульмира" w:date="2023-03-08T13:18:00Z">
            <w:rPr>
              <w:rFonts w:ascii="Times New Roman" w:hAnsi="Times New Roman" w:cs="Times New Roman"/>
              <w:b/>
              <w:sz w:val="32"/>
              <w:szCs w:val="32"/>
            </w:rPr>
          </w:rPrChange>
        </w:rPr>
      </w:pPr>
      <w:r w:rsidRPr="00EC2B82">
        <w:rPr>
          <w:rFonts w:asciiTheme="majorHAnsi" w:hAnsiTheme="majorHAnsi" w:cs="Times New Roman"/>
          <w:b/>
          <w:sz w:val="24"/>
          <w:szCs w:val="24"/>
          <w:rPrChange w:id="75" w:author="Гульмира" w:date="2023-03-08T13:18:00Z">
            <w:rPr>
              <w:rFonts w:ascii="Times New Roman" w:hAnsi="Times New Roman" w:cs="Times New Roman"/>
              <w:b/>
              <w:sz w:val="32"/>
              <w:szCs w:val="32"/>
            </w:rPr>
          </w:rPrChange>
        </w:rPr>
        <w:t>Программа внеурочной деятельности</w:t>
      </w:r>
    </w:p>
    <w:p w:rsidR="002708DD" w:rsidRPr="00EC2B82" w:rsidRDefault="002708DD" w:rsidP="002708DD">
      <w:pPr>
        <w:spacing w:after="0" w:line="240" w:lineRule="auto"/>
        <w:jc w:val="center"/>
        <w:rPr>
          <w:rFonts w:asciiTheme="majorHAnsi" w:hAnsiTheme="majorHAnsi" w:cs="Times New Roman"/>
          <w:b/>
          <w:sz w:val="24"/>
          <w:szCs w:val="24"/>
          <w:rPrChange w:id="76" w:author="Гульмира" w:date="2023-03-08T13:18:00Z">
            <w:rPr>
              <w:rFonts w:ascii="Times New Roman" w:hAnsi="Times New Roman" w:cs="Times New Roman"/>
              <w:b/>
              <w:sz w:val="32"/>
              <w:szCs w:val="32"/>
            </w:rPr>
          </w:rPrChange>
        </w:rPr>
      </w:pPr>
      <w:r w:rsidRPr="00EC2B82">
        <w:rPr>
          <w:rFonts w:asciiTheme="majorHAnsi" w:hAnsiTheme="majorHAnsi" w:cs="Times New Roman"/>
          <w:b/>
          <w:sz w:val="24"/>
          <w:szCs w:val="24"/>
          <w:rPrChange w:id="77" w:author="Гульмира" w:date="2023-03-08T13:18:00Z">
            <w:rPr>
              <w:rFonts w:ascii="Times New Roman" w:hAnsi="Times New Roman" w:cs="Times New Roman"/>
              <w:b/>
              <w:sz w:val="32"/>
              <w:szCs w:val="32"/>
            </w:rPr>
          </w:rPrChange>
        </w:rPr>
        <w:t>по русскому языку 5-9 класс</w:t>
      </w:r>
    </w:p>
    <w:p w:rsidR="002708DD" w:rsidRPr="00EC2B82" w:rsidRDefault="002708DD" w:rsidP="002708DD">
      <w:pPr>
        <w:spacing w:after="0" w:line="240" w:lineRule="auto"/>
        <w:jc w:val="center"/>
        <w:rPr>
          <w:rFonts w:asciiTheme="majorHAnsi" w:hAnsiTheme="majorHAnsi" w:cs="Times New Roman"/>
          <w:sz w:val="24"/>
          <w:szCs w:val="24"/>
          <w:rPrChange w:id="78" w:author="Гульмира" w:date="2023-03-08T13:18:00Z">
            <w:rPr>
              <w:rFonts w:ascii="Times New Roman" w:hAnsi="Times New Roman" w:cs="Times New Roman"/>
              <w:sz w:val="32"/>
              <w:szCs w:val="32"/>
            </w:rPr>
          </w:rPrChange>
        </w:rPr>
      </w:pPr>
    </w:p>
    <w:p w:rsidR="002708DD" w:rsidRPr="00EC2B82" w:rsidRDefault="002708DD" w:rsidP="002708DD">
      <w:pPr>
        <w:spacing w:after="0"/>
        <w:jc w:val="center"/>
        <w:rPr>
          <w:rFonts w:asciiTheme="majorHAnsi" w:hAnsiTheme="majorHAnsi" w:cs="Times New Roman"/>
          <w:b/>
          <w:sz w:val="24"/>
          <w:szCs w:val="24"/>
          <w:rPrChange w:id="79" w:author="Гульмира" w:date="2023-03-08T13:18:00Z">
            <w:rPr>
              <w:rFonts w:ascii="Times New Roman" w:hAnsi="Times New Roman" w:cs="Times New Roman"/>
              <w:b/>
              <w:sz w:val="24"/>
              <w:szCs w:val="24"/>
            </w:rPr>
          </w:rPrChange>
        </w:rPr>
      </w:pPr>
      <w:r w:rsidRPr="00EC2B82">
        <w:rPr>
          <w:rFonts w:asciiTheme="majorHAnsi" w:hAnsiTheme="majorHAnsi" w:cs="Times New Roman"/>
          <w:b/>
          <w:sz w:val="24"/>
          <w:szCs w:val="24"/>
          <w:rPrChange w:id="80" w:author="Гульмира" w:date="2023-03-08T13:18:00Z">
            <w:rPr>
              <w:rFonts w:ascii="Times New Roman" w:hAnsi="Times New Roman" w:cs="Times New Roman"/>
              <w:b/>
              <w:sz w:val="24"/>
              <w:szCs w:val="24"/>
            </w:rPr>
          </w:rPrChange>
        </w:rPr>
        <w:t xml:space="preserve"> </w:t>
      </w:r>
    </w:p>
    <w:p w:rsidR="002708DD" w:rsidRPr="00EC2B82" w:rsidRDefault="002708DD" w:rsidP="002708DD">
      <w:pPr>
        <w:spacing w:after="0"/>
        <w:jc w:val="center"/>
        <w:rPr>
          <w:rFonts w:asciiTheme="majorHAnsi" w:hAnsiTheme="majorHAnsi" w:cs="Times New Roman"/>
          <w:b/>
          <w:color w:val="FF0000"/>
          <w:sz w:val="24"/>
          <w:szCs w:val="24"/>
          <w:rPrChange w:id="81" w:author="Гульмира" w:date="2023-03-08T13:18:00Z">
            <w:rPr>
              <w:rFonts w:ascii="Times New Roman" w:hAnsi="Times New Roman" w:cs="Times New Roman"/>
              <w:b/>
              <w:color w:val="FF0000"/>
              <w:sz w:val="24"/>
              <w:szCs w:val="24"/>
            </w:rPr>
          </w:rPrChange>
        </w:rPr>
      </w:pPr>
    </w:p>
    <w:p w:rsidR="002708DD" w:rsidRPr="00EC2B82" w:rsidRDefault="002708DD" w:rsidP="002708DD">
      <w:pPr>
        <w:spacing w:after="0"/>
        <w:jc w:val="center"/>
        <w:rPr>
          <w:rFonts w:asciiTheme="majorHAnsi" w:hAnsiTheme="majorHAnsi" w:cs="Times New Roman"/>
          <w:b/>
          <w:color w:val="FF0000"/>
          <w:sz w:val="24"/>
          <w:szCs w:val="24"/>
          <w:rPrChange w:id="82" w:author="Гульмира" w:date="2023-03-08T13:18:00Z">
            <w:rPr>
              <w:rFonts w:ascii="Times New Roman" w:hAnsi="Times New Roman" w:cs="Times New Roman"/>
              <w:b/>
              <w:color w:val="FF0000"/>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83"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84" w:author="Гульмира" w:date="2023-03-08T13:18:00Z">
            <w:rPr>
              <w:rFonts w:ascii="Times New Roman" w:hAnsi="Times New Roman" w:cs="Times New Roman"/>
              <w:b/>
              <w:sz w:val="24"/>
              <w:szCs w:val="24"/>
            </w:rPr>
          </w:rPrChange>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0"/>
      </w:tblGrid>
      <w:tr w:rsidR="002708DD" w:rsidRPr="00EC2B82" w:rsidTr="002708DD">
        <w:tc>
          <w:tcPr>
            <w:tcW w:w="4644" w:type="dxa"/>
          </w:tcPr>
          <w:p w:rsidR="002708DD" w:rsidRPr="00EC2B82" w:rsidRDefault="002708DD" w:rsidP="00956C57">
            <w:pPr>
              <w:jc w:val="center"/>
              <w:rPr>
                <w:rFonts w:asciiTheme="majorHAnsi" w:hAnsiTheme="majorHAnsi" w:cs="Times New Roman"/>
                <w:b/>
                <w:sz w:val="24"/>
                <w:szCs w:val="24"/>
                <w:rPrChange w:id="85" w:author="Гульмира" w:date="2023-03-08T13:18:00Z">
                  <w:rPr>
                    <w:rFonts w:ascii="Times New Roman" w:hAnsi="Times New Roman" w:cs="Times New Roman"/>
                    <w:b/>
                    <w:sz w:val="24"/>
                    <w:szCs w:val="24"/>
                  </w:rPr>
                </w:rPrChange>
              </w:rPr>
            </w:pPr>
          </w:p>
        </w:tc>
        <w:tc>
          <w:tcPr>
            <w:tcW w:w="5670" w:type="dxa"/>
          </w:tcPr>
          <w:p w:rsidR="002708DD" w:rsidRPr="00EC2B82" w:rsidRDefault="002708DD" w:rsidP="00EC2B82">
            <w:pPr>
              <w:ind w:left="851" w:right="851"/>
              <w:rPr>
                <w:rFonts w:asciiTheme="majorHAnsi" w:hAnsiTheme="majorHAnsi" w:cs="Times New Roman"/>
                <w:sz w:val="24"/>
                <w:szCs w:val="24"/>
                <w:rPrChange w:id="86" w:author="Гульмира" w:date="2023-03-08T13:18:00Z">
                  <w:rPr>
                    <w:rFonts w:ascii="Times New Roman" w:hAnsi="Times New Roman" w:cs="Times New Roman"/>
                    <w:sz w:val="24"/>
                    <w:szCs w:val="24"/>
                  </w:rPr>
                </w:rPrChange>
              </w:rPr>
            </w:pPr>
            <w:r w:rsidRPr="00EC2B82">
              <w:rPr>
                <w:rFonts w:asciiTheme="majorHAnsi" w:hAnsiTheme="majorHAnsi" w:cs="Times New Roman"/>
                <w:sz w:val="24"/>
                <w:szCs w:val="24"/>
                <w:rPrChange w:id="87" w:author="Гульмира" w:date="2023-03-08T13:18:00Z">
                  <w:rPr>
                    <w:rFonts w:ascii="Times New Roman" w:hAnsi="Times New Roman" w:cs="Times New Roman"/>
                    <w:sz w:val="24"/>
                    <w:szCs w:val="24"/>
                  </w:rPr>
                </w:rPrChange>
              </w:rPr>
              <w:t>Разработчик</w:t>
            </w:r>
            <w:del w:id="88" w:author="Гульмира" w:date="2023-03-08T13:17:00Z">
              <w:r w:rsidRPr="00EC2B82" w:rsidDel="00EC2B82">
                <w:rPr>
                  <w:rFonts w:asciiTheme="majorHAnsi" w:hAnsiTheme="majorHAnsi" w:cs="Times New Roman"/>
                  <w:sz w:val="24"/>
                  <w:szCs w:val="24"/>
                  <w:rPrChange w:id="89" w:author="Гульмира" w:date="2023-03-08T13:18:00Z">
                    <w:rPr>
                      <w:rFonts w:ascii="Times New Roman" w:hAnsi="Times New Roman" w:cs="Times New Roman"/>
                      <w:sz w:val="24"/>
                      <w:szCs w:val="24"/>
                    </w:rPr>
                  </w:rPrChange>
                </w:rPr>
                <w:delText>и</w:delText>
              </w:r>
            </w:del>
            <w:r w:rsidRPr="00EC2B82">
              <w:rPr>
                <w:rFonts w:asciiTheme="majorHAnsi" w:hAnsiTheme="majorHAnsi" w:cs="Times New Roman"/>
                <w:sz w:val="24"/>
                <w:szCs w:val="24"/>
                <w:rPrChange w:id="90" w:author="Гульмира" w:date="2023-03-08T13:18:00Z">
                  <w:rPr>
                    <w:rFonts w:ascii="Times New Roman" w:hAnsi="Times New Roman" w:cs="Times New Roman"/>
                    <w:sz w:val="24"/>
                    <w:szCs w:val="24"/>
                  </w:rPr>
                </w:rPrChange>
              </w:rPr>
              <w:t xml:space="preserve">  рабочей программы </w:t>
            </w:r>
            <w:ins w:id="91" w:author="Гульмира" w:date="2023-03-08T13:21:00Z">
              <w:r w:rsidR="00EC2B82">
                <w:rPr>
                  <w:rFonts w:asciiTheme="majorHAnsi" w:hAnsiTheme="majorHAnsi" w:cs="Times New Roman"/>
                  <w:sz w:val="24"/>
                  <w:szCs w:val="24"/>
                </w:rPr>
                <w:t>-</w:t>
              </w:r>
            </w:ins>
            <w:r w:rsidRPr="00EC2B82">
              <w:rPr>
                <w:rFonts w:asciiTheme="majorHAnsi" w:hAnsiTheme="majorHAnsi" w:cs="Times New Roman"/>
                <w:sz w:val="24"/>
                <w:szCs w:val="24"/>
                <w:rPrChange w:id="92" w:author="Гульмира" w:date="2023-03-08T13:18:00Z">
                  <w:rPr>
                    <w:rFonts w:ascii="Times New Roman" w:hAnsi="Times New Roman" w:cs="Times New Roman"/>
                    <w:sz w:val="24"/>
                    <w:szCs w:val="24"/>
                  </w:rPr>
                </w:rPrChange>
              </w:rPr>
              <w:t xml:space="preserve"> </w:t>
            </w:r>
            <w:del w:id="93" w:author="Гульмира" w:date="2023-03-08T13:17:00Z">
              <w:r w:rsidRPr="00EC2B82" w:rsidDel="00EC2B82">
                <w:rPr>
                  <w:rFonts w:asciiTheme="majorHAnsi" w:hAnsiTheme="majorHAnsi" w:cs="Times New Roman"/>
                  <w:sz w:val="24"/>
                  <w:szCs w:val="24"/>
                  <w:rPrChange w:id="94" w:author="Гульмира" w:date="2023-03-08T13:18:00Z">
                    <w:rPr>
                      <w:rFonts w:ascii="Times New Roman" w:hAnsi="Times New Roman" w:cs="Times New Roman"/>
                      <w:sz w:val="24"/>
                      <w:szCs w:val="24"/>
                    </w:rPr>
                  </w:rPrChange>
                </w:rPr>
                <w:delText>,</w:delText>
              </w:r>
            </w:del>
          </w:p>
        </w:tc>
      </w:tr>
    </w:tbl>
    <w:p w:rsidR="002708DD" w:rsidRPr="00EC2B82" w:rsidRDefault="002708DD" w:rsidP="002708DD">
      <w:pPr>
        <w:tabs>
          <w:tab w:val="left" w:pos="7155"/>
        </w:tabs>
        <w:spacing w:after="0" w:line="240" w:lineRule="auto"/>
        <w:rPr>
          <w:rFonts w:asciiTheme="majorHAnsi" w:hAnsiTheme="majorHAnsi" w:cs="Times New Roman"/>
          <w:sz w:val="24"/>
          <w:szCs w:val="24"/>
          <w:rPrChange w:id="95" w:author="Гульмира" w:date="2023-03-08T13:18:00Z">
            <w:rPr>
              <w:rFonts w:ascii="Times New Roman" w:hAnsi="Times New Roman" w:cs="Times New Roman"/>
            </w:rPr>
          </w:rPrChange>
        </w:rPr>
      </w:pPr>
      <w:r w:rsidRPr="00EC2B82">
        <w:rPr>
          <w:rFonts w:asciiTheme="majorHAnsi" w:hAnsiTheme="majorHAnsi" w:cs="Times New Roman"/>
          <w:sz w:val="24"/>
          <w:szCs w:val="24"/>
          <w:rPrChange w:id="96" w:author="Гульмира" w:date="2023-03-08T13:18:00Z">
            <w:rPr>
              <w:rFonts w:ascii="Times New Roman" w:hAnsi="Times New Roman" w:cs="Times New Roman"/>
            </w:rPr>
          </w:rPrChange>
        </w:rPr>
        <w:t xml:space="preserve">                                                                                       </w:t>
      </w:r>
      <w:ins w:id="97" w:author="Гульмира" w:date="2023-03-08T13:21:00Z">
        <w:r w:rsidR="00EC2B82">
          <w:rPr>
            <w:rFonts w:asciiTheme="majorHAnsi" w:hAnsiTheme="majorHAnsi" w:cs="Times New Roman"/>
            <w:sz w:val="24"/>
            <w:szCs w:val="24"/>
          </w:rPr>
          <w:t xml:space="preserve">        </w:t>
        </w:r>
      </w:ins>
      <w:r w:rsidRPr="00EC2B82">
        <w:rPr>
          <w:rFonts w:asciiTheme="majorHAnsi" w:hAnsiTheme="majorHAnsi" w:cs="Times New Roman"/>
          <w:sz w:val="24"/>
          <w:szCs w:val="24"/>
          <w:rPrChange w:id="98" w:author="Гульмира" w:date="2023-03-08T13:18:00Z">
            <w:rPr>
              <w:rFonts w:ascii="Times New Roman" w:hAnsi="Times New Roman" w:cs="Times New Roman"/>
            </w:rPr>
          </w:rPrChange>
        </w:rPr>
        <w:t xml:space="preserve"> </w:t>
      </w:r>
      <w:proofErr w:type="spellStart"/>
      <w:r w:rsidRPr="00EC2B82">
        <w:rPr>
          <w:rFonts w:asciiTheme="majorHAnsi" w:hAnsiTheme="majorHAnsi" w:cs="Times New Roman"/>
          <w:sz w:val="24"/>
          <w:szCs w:val="24"/>
          <w:rPrChange w:id="99" w:author="Гульмира" w:date="2023-03-08T13:18:00Z">
            <w:rPr>
              <w:rFonts w:ascii="Times New Roman" w:hAnsi="Times New Roman" w:cs="Times New Roman"/>
            </w:rPr>
          </w:rPrChange>
        </w:rPr>
        <w:t>Акылбекова</w:t>
      </w:r>
      <w:proofErr w:type="spellEnd"/>
      <w:r w:rsidRPr="00EC2B82">
        <w:rPr>
          <w:rFonts w:asciiTheme="majorHAnsi" w:hAnsiTheme="majorHAnsi" w:cs="Times New Roman"/>
          <w:sz w:val="24"/>
          <w:szCs w:val="24"/>
          <w:rPrChange w:id="100" w:author="Гульмира" w:date="2023-03-08T13:18:00Z">
            <w:rPr>
              <w:rFonts w:ascii="Times New Roman" w:hAnsi="Times New Roman" w:cs="Times New Roman"/>
            </w:rPr>
          </w:rPrChange>
        </w:rPr>
        <w:t xml:space="preserve"> Г.А., учитель русского языка </w:t>
      </w:r>
      <w:del w:id="101" w:author="Гульмира" w:date="2023-03-08T13:17:00Z">
        <w:r w:rsidRPr="00EC2B82" w:rsidDel="00EC2B82">
          <w:rPr>
            <w:rFonts w:asciiTheme="majorHAnsi" w:hAnsiTheme="majorHAnsi" w:cs="Times New Roman"/>
            <w:sz w:val="24"/>
            <w:szCs w:val="24"/>
            <w:rPrChange w:id="102" w:author="Гульмира" w:date="2023-03-08T13:18:00Z">
              <w:rPr>
                <w:rFonts w:ascii="Times New Roman" w:hAnsi="Times New Roman" w:cs="Times New Roman"/>
              </w:rPr>
            </w:rPrChange>
          </w:rPr>
          <w:delText xml:space="preserve">и </w:delText>
        </w:r>
      </w:del>
      <w:del w:id="103" w:author="Гульмира" w:date="2023-03-08T13:16:00Z">
        <w:r w:rsidRPr="00EC2B82" w:rsidDel="00EC2B82">
          <w:rPr>
            <w:rFonts w:asciiTheme="majorHAnsi" w:hAnsiTheme="majorHAnsi" w:cs="Times New Roman"/>
            <w:sz w:val="24"/>
            <w:szCs w:val="24"/>
            <w:rPrChange w:id="104" w:author="Гульмира" w:date="2023-03-08T13:18:00Z">
              <w:rPr>
                <w:rFonts w:ascii="Times New Roman" w:hAnsi="Times New Roman" w:cs="Times New Roman"/>
              </w:rPr>
            </w:rPrChange>
          </w:rPr>
          <w:delText>литературы, высшей категории</w:delText>
        </w:r>
      </w:del>
    </w:p>
    <w:p w:rsidR="002708DD" w:rsidRPr="00EC2B82" w:rsidDel="00EC2B82" w:rsidRDefault="002708DD" w:rsidP="00EC2B82">
      <w:pPr>
        <w:tabs>
          <w:tab w:val="left" w:pos="7155"/>
        </w:tabs>
        <w:spacing w:after="0" w:line="240" w:lineRule="auto"/>
        <w:rPr>
          <w:del w:id="105" w:author="Гульмира" w:date="2023-03-08T13:16:00Z"/>
          <w:rFonts w:asciiTheme="majorHAnsi" w:hAnsiTheme="majorHAnsi" w:cs="Times New Roman"/>
          <w:sz w:val="24"/>
          <w:szCs w:val="24"/>
          <w:rPrChange w:id="106" w:author="Гульмира" w:date="2023-03-08T13:18:00Z">
            <w:rPr>
              <w:del w:id="107" w:author="Гульмира" w:date="2023-03-08T13:16:00Z"/>
              <w:rFonts w:ascii="Times New Roman" w:hAnsi="Times New Roman" w:cs="Times New Roman"/>
            </w:rPr>
          </w:rPrChange>
        </w:rPr>
        <w:pPrChange w:id="108" w:author="Гульмира" w:date="2023-03-08T13:16:00Z">
          <w:pPr>
            <w:tabs>
              <w:tab w:val="left" w:pos="7155"/>
            </w:tabs>
            <w:spacing w:after="0" w:line="240" w:lineRule="auto"/>
          </w:pPr>
        </w:pPrChange>
      </w:pPr>
      <w:del w:id="109" w:author="Гульмира" w:date="2023-03-08T13:16:00Z">
        <w:r w:rsidRPr="00EC2B82" w:rsidDel="00EC2B82">
          <w:rPr>
            <w:rFonts w:asciiTheme="majorHAnsi" w:hAnsiTheme="majorHAnsi" w:cs="Times New Roman"/>
            <w:sz w:val="24"/>
            <w:szCs w:val="24"/>
            <w:rPrChange w:id="110" w:author="Гульмира" w:date="2023-03-08T13:18:00Z">
              <w:rPr>
                <w:rFonts w:ascii="Times New Roman" w:hAnsi="Times New Roman" w:cs="Times New Roman"/>
              </w:rPr>
            </w:rPrChange>
          </w:rPr>
          <w:delText xml:space="preserve">                                                                                        Байгазина Э. З., учитель русского языка и литературы, первой категории</w:delText>
        </w:r>
      </w:del>
    </w:p>
    <w:p w:rsidR="002708DD" w:rsidRPr="00EC2B82" w:rsidDel="00EC2B82" w:rsidRDefault="002708DD" w:rsidP="00EC2B82">
      <w:pPr>
        <w:tabs>
          <w:tab w:val="left" w:pos="7155"/>
        </w:tabs>
        <w:spacing w:after="0" w:line="240" w:lineRule="auto"/>
        <w:rPr>
          <w:del w:id="111" w:author="Гульмира" w:date="2023-03-08T13:16:00Z"/>
          <w:rFonts w:asciiTheme="majorHAnsi" w:hAnsiTheme="majorHAnsi" w:cs="Times New Roman"/>
          <w:sz w:val="24"/>
          <w:szCs w:val="24"/>
          <w:rPrChange w:id="112" w:author="Гульмира" w:date="2023-03-08T13:18:00Z">
            <w:rPr>
              <w:del w:id="113" w:author="Гульмира" w:date="2023-03-08T13:16:00Z"/>
              <w:rFonts w:ascii="Times New Roman" w:hAnsi="Times New Roman" w:cs="Times New Roman"/>
            </w:rPr>
          </w:rPrChange>
        </w:rPr>
        <w:pPrChange w:id="114" w:author="Гульмира" w:date="2023-03-08T13:16:00Z">
          <w:pPr>
            <w:tabs>
              <w:tab w:val="left" w:pos="7155"/>
            </w:tabs>
            <w:spacing w:after="0" w:line="240" w:lineRule="auto"/>
          </w:pPr>
        </w:pPrChange>
      </w:pPr>
      <w:del w:id="115" w:author="Гульмира" w:date="2023-03-08T13:16:00Z">
        <w:r w:rsidRPr="00EC2B82" w:rsidDel="00EC2B82">
          <w:rPr>
            <w:rFonts w:asciiTheme="majorHAnsi" w:hAnsiTheme="majorHAnsi" w:cs="Times New Roman"/>
            <w:sz w:val="24"/>
            <w:szCs w:val="24"/>
            <w:rPrChange w:id="116" w:author="Гульмира" w:date="2023-03-08T13:18:00Z">
              <w:rPr>
                <w:rFonts w:ascii="Times New Roman" w:hAnsi="Times New Roman" w:cs="Times New Roman"/>
              </w:rPr>
            </w:rPrChange>
          </w:rPr>
          <w:delText xml:space="preserve">                                                                                        Ивкина Л.И., учитель русского языка и литературы, первой категории</w:delText>
        </w:r>
      </w:del>
    </w:p>
    <w:p w:rsidR="002708DD" w:rsidRPr="00EC2B82" w:rsidDel="00EC2B82" w:rsidRDefault="002708DD" w:rsidP="00EC2B82">
      <w:pPr>
        <w:tabs>
          <w:tab w:val="left" w:pos="7155"/>
        </w:tabs>
        <w:spacing w:after="0" w:line="240" w:lineRule="auto"/>
        <w:rPr>
          <w:del w:id="117" w:author="Гульмира" w:date="2023-03-08T13:16:00Z"/>
          <w:rFonts w:asciiTheme="majorHAnsi" w:hAnsiTheme="majorHAnsi" w:cs="Times New Roman"/>
          <w:sz w:val="24"/>
          <w:szCs w:val="24"/>
          <w:rPrChange w:id="118" w:author="Гульмира" w:date="2023-03-08T13:18:00Z">
            <w:rPr>
              <w:del w:id="119" w:author="Гульмира" w:date="2023-03-08T13:16:00Z"/>
              <w:rFonts w:ascii="Times New Roman" w:hAnsi="Times New Roman" w:cs="Times New Roman"/>
            </w:rPr>
          </w:rPrChange>
        </w:rPr>
        <w:pPrChange w:id="120" w:author="Гульмира" w:date="2023-03-08T13:16:00Z">
          <w:pPr>
            <w:tabs>
              <w:tab w:val="left" w:pos="7155"/>
            </w:tabs>
            <w:spacing w:after="0" w:line="240" w:lineRule="auto"/>
          </w:pPr>
        </w:pPrChange>
      </w:pPr>
      <w:del w:id="121" w:author="Гульмира" w:date="2023-03-08T13:16:00Z">
        <w:r w:rsidRPr="00EC2B82" w:rsidDel="00EC2B82">
          <w:rPr>
            <w:rFonts w:asciiTheme="majorHAnsi" w:hAnsiTheme="majorHAnsi" w:cs="Times New Roman"/>
            <w:sz w:val="24"/>
            <w:szCs w:val="24"/>
            <w:rPrChange w:id="122" w:author="Гульмира" w:date="2023-03-08T13:18:00Z">
              <w:rPr>
                <w:rFonts w:ascii="Times New Roman" w:hAnsi="Times New Roman" w:cs="Times New Roman"/>
              </w:rPr>
            </w:rPrChange>
          </w:rPr>
          <w:delText xml:space="preserve">                                                                                        Крузер Н.С., учитель русского языка и литературы, первой категории</w:delText>
        </w:r>
      </w:del>
    </w:p>
    <w:p w:rsidR="002708DD" w:rsidRPr="00EC2B82" w:rsidDel="00EC2B82" w:rsidRDefault="002708DD" w:rsidP="00EC2B82">
      <w:pPr>
        <w:tabs>
          <w:tab w:val="left" w:pos="7155"/>
        </w:tabs>
        <w:spacing w:after="0" w:line="240" w:lineRule="auto"/>
        <w:rPr>
          <w:del w:id="123" w:author="Гульмира" w:date="2023-03-08T13:16:00Z"/>
          <w:rFonts w:asciiTheme="majorHAnsi" w:hAnsiTheme="majorHAnsi" w:cs="Times New Roman"/>
          <w:sz w:val="24"/>
          <w:szCs w:val="24"/>
          <w:rPrChange w:id="124" w:author="Гульмира" w:date="2023-03-08T13:18:00Z">
            <w:rPr>
              <w:del w:id="125" w:author="Гульмира" w:date="2023-03-08T13:16:00Z"/>
              <w:rFonts w:ascii="Times New Roman" w:hAnsi="Times New Roman" w:cs="Times New Roman"/>
            </w:rPr>
          </w:rPrChange>
        </w:rPr>
        <w:pPrChange w:id="126" w:author="Гульмира" w:date="2023-03-08T13:16:00Z">
          <w:pPr>
            <w:tabs>
              <w:tab w:val="left" w:pos="7155"/>
            </w:tabs>
            <w:spacing w:after="0" w:line="240" w:lineRule="auto"/>
          </w:pPr>
        </w:pPrChange>
      </w:pPr>
      <w:del w:id="127" w:author="Гульмира" w:date="2023-03-08T13:16:00Z">
        <w:r w:rsidRPr="00EC2B82" w:rsidDel="00EC2B82">
          <w:rPr>
            <w:rFonts w:asciiTheme="majorHAnsi" w:hAnsiTheme="majorHAnsi" w:cs="Times New Roman"/>
            <w:sz w:val="24"/>
            <w:szCs w:val="24"/>
            <w:rPrChange w:id="128" w:author="Гульмира" w:date="2023-03-08T13:18:00Z">
              <w:rPr>
                <w:rFonts w:ascii="Times New Roman" w:hAnsi="Times New Roman" w:cs="Times New Roman"/>
              </w:rPr>
            </w:rPrChange>
          </w:rPr>
          <w:delText xml:space="preserve">                                                                                        Трифонова Н.З., учитель русского языка и литературы, первой категории</w:delText>
        </w:r>
      </w:del>
    </w:p>
    <w:p w:rsidR="002708DD" w:rsidRPr="00EC2B82" w:rsidDel="00EC2B82" w:rsidRDefault="002708DD" w:rsidP="00EC2B82">
      <w:pPr>
        <w:tabs>
          <w:tab w:val="left" w:pos="7155"/>
        </w:tabs>
        <w:spacing w:after="0" w:line="240" w:lineRule="auto"/>
        <w:rPr>
          <w:del w:id="129" w:author="Гульмира" w:date="2023-03-08T13:16:00Z"/>
          <w:rFonts w:asciiTheme="majorHAnsi" w:hAnsiTheme="majorHAnsi" w:cs="Times New Roman"/>
          <w:sz w:val="24"/>
          <w:szCs w:val="24"/>
          <w:rPrChange w:id="130" w:author="Гульмира" w:date="2023-03-08T13:18:00Z">
            <w:rPr>
              <w:del w:id="131" w:author="Гульмира" w:date="2023-03-08T13:16:00Z"/>
              <w:rFonts w:ascii="Times New Roman" w:hAnsi="Times New Roman" w:cs="Times New Roman"/>
            </w:rPr>
          </w:rPrChange>
        </w:rPr>
        <w:pPrChange w:id="132" w:author="Гульмира" w:date="2023-03-08T13:16:00Z">
          <w:pPr>
            <w:tabs>
              <w:tab w:val="left" w:pos="7155"/>
            </w:tabs>
            <w:spacing w:after="0" w:line="240" w:lineRule="auto"/>
          </w:pPr>
        </w:pPrChange>
      </w:pPr>
      <w:del w:id="133" w:author="Гульмира" w:date="2023-03-08T13:16:00Z">
        <w:r w:rsidRPr="00EC2B82" w:rsidDel="00EC2B82">
          <w:rPr>
            <w:rFonts w:asciiTheme="majorHAnsi" w:hAnsiTheme="majorHAnsi" w:cs="Times New Roman"/>
            <w:sz w:val="24"/>
            <w:szCs w:val="24"/>
            <w:rPrChange w:id="134" w:author="Гульмира" w:date="2023-03-08T13:18:00Z">
              <w:rPr>
                <w:rFonts w:ascii="Times New Roman" w:hAnsi="Times New Roman" w:cs="Times New Roman"/>
              </w:rPr>
            </w:rPrChange>
          </w:rPr>
          <w:delText xml:space="preserve">                                                                                       </w:delText>
        </w:r>
      </w:del>
    </w:p>
    <w:p w:rsidR="002708DD" w:rsidRPr="00EC2B82" w:rsidDel="00EC2B82" w:rsidRDefault="002708DD" w:rsidP="00EC2B82">
      <w:pPr>
        <w:tabs>
          <w:tab w:val="left" w:pos="7155"/>
        </w:tabs>
        <w:spacing w:after="0" w:line="240" w:lineRule="auto"/>
        <w:rPr>
          <w:del w:id="135" w:author="Гульмира" w:date="2023-03-08T13:16:00Z"/>
          <w:rFonts w:asciiTheme="majorHAnsi" w:hAnsiTheme="majorHAnsi" w:cs="Times New Roman"/>
          <w:b/>
          <w:sz w:val="24"/>
          <w:szCs w:val="24"/>
          <w:rPrChange w:id="136" w:author="Гульмира" w:date="2023-03-08T13:18:00Z">
            <w:rPr>
              <w:del w:id="137" w:author="Гульмира" w:date="2023-03-08T13:16:00Z"/>
              <w:rFonts w:ascii="Times New Roman" w:hAnsi="Times New Roman" w:cs="Times New Roman"/>
              <w:b/>
              <w:sz w:val="24"/>
              <w:szCs w:val="24"/>
            </w:rPr>
          </w:rPrChange>
        </w:rPr>
        <w:pPrChange w:id="138" w:author="Гульмира" w:date="2023-03-08T13:16:00Z">
          <w:pPr>
            <w:spacing w:after="0"/>
            <w:jc w:val="center"/>
          </w:pPr>
        </w:pPrChange>
      </w:pPr>
      <w:del w:id="139" w:author="Гульмира" w:date="2023-03-08T13:16:00Z">
        <w:r w:rsidRPr="00EC2B82" w:rsidDel="00EC2B82">
          <w:rPr>
            <w:rFonts w:asciiTheme="majorHAnsi" w:hAnsiTheme="majorHAnsi" w:cs="Times New Roman"/>
            <w:sz w:val="24"/>
            <w:szCs w:val="24"/>
            <w:rPrChange w:id="140" w:author="Гульмира" w:date="2023-03-08T13:18:00Z">
              <w:rPr>
                <w:rFonts w:ascii="Times New Roman" w:hAnsi="Times New Roman" w:cs="Times New Roman"/>
                <w:sz w:val="24"/>
                <w:szCs w:val="24"/>
              </w:rPr>
            </w:rPrChange>
          </w:rPr>
          <w:delText xml:space="preserve">                                                                            </w:delText>
        </w:r>
      </w:del>
    </w:p>
    <w:p w:rsidR="002708DD" w:rsidRPr="00EC2B82" w:rsidDel="00EC2B82" w:rsidRDefault="002708DD" w:rsidP="002708DD">
      <w:pPr>
        <w:spacing w:after="0"/>
        <w:jc w:val="center"/>
        <w:rPr>
          <w:del w:id="141" w:author="Гульмира" w:date="2023-03-08T13:16:00Z"/>
          <w:rFonts w:asciiTheme="majorHAnsi" w:hAnsiTheme="majorHAnsi" w:cs="Times New Roman"/>
          <w:b/>
          <w:sz w:val="24"/>
          <w:szCs w:val="24"/>
          <w:rPrChange w:id="142" w:author="Гульмира" w:date="2023-03-08T13:18:00Z">
            <w:rPr>
              <w:del w:id="143" w:author="Гульмира" w:date="2023-03-08T13:16:00Z"/>
              <w:rFonts w:ascii="Times New Roman" w:hAnsi="Times New Roman" w:cs="Times New Roman"/>
              <w:b/>
              <w:sz w:val="24"/>
              <w:szCs w:val="24"/>
            </w:rPr>
          </w:rPrChange>
        </w:rPr>
      </w:pPr>
    </w:p>
    <w:p w:rsidR="002708DD" w:rsidRPr="00EC2B82" w:rsidDel="00EC2B82" w:rsidRDefault="002708DD" w:rsidP="002708DD">
      <w:pPr>
        <w:spacing w:after="0"/>
        <w:jc w:val="center"/>
        <w:rPr>
          <w:del w:id="144" w:author="Гульмира" w:date="2023-03-08T13:16:00Z"/>
          <w:rFonts w:asciiTheme="majorHAnsi" w:hAnsiTheme="majorHAnsi" w:cs="Times New Roman"/>
          <w:b/>
          <w:sz w:val="24"/>
          <w:szCs w:val="24"/>
          <w:rPrChange w:id="145" w:author="Гульмира" w:date="2023-03-08T13:18:00Z">
            <w:rPr>
              <w:del w:id="146" w:author="Гульмира" w:date="2023-03-08T13:16:00Z"/>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47"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48"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49"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0"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1"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2"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3"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4"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5"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6" w:author="Гульмира" w:date="2023-03-08T13:18:00Z">
            <w:rPr>
              <w:rFonts w:ascii="Times New Roman" w:hAnsi="Times New Roman" w:cs="Times New Roman"/>
              <w:b/>
              <w:sz w:val="24"/>
              <w:szCs w:val="24"/>
            </w:rPr>
          </w:rPrChange>
        </w:rPr>
      </w:pPr>
    </w:p>
    <w:p w:rsidR="002708DD" w:rsidRPr="00EC2B82" w:rsidRDefault="002708DD" w:rsidP="002708DD">
      <w:pPr>
        <w:spacing w:after="0"/>
        <w:jc w:val="center"/>
        <w:rPr>
          <w:rFonts w:asciiTheme="majorHAnsi" w:hAnsiTheme="majorHAnsi" w:cs="Times New Roman"/>
          <w:b/>
          <w:sz w:val="24"/>
          <w:szCs w:val="24"/>
          <w:rPrChange w:id="157" w:author="Гульмира" w:date="2023-03-08T13:18:00Z">
            <w:rPr>
              <w:rFonts w:ascii="Times New Roman" w:hAnsi="Times New Roman" w:cs="Times New Roman"/>
              <w:b/>
              <w:sz w:val="24"/>
              <w:szCs w:val="24"/>
            </w:rPr>
          </w:rPrChange>
        </w:rPr>
      </w:pPr>
    </w:p>
    <w:p w:rsidR="002708DD" w:rsidRPr="00EC2B82" w:rsidRDefault="002708DD" w:rsidP="002708DD">
      <w:pPr>
        <w:spacing w:after="0"/>
        <w:rPr>
          <w:rFonts w:asciiTheme="majorHAnsi" w:hAnsiTheme="majorHAnsi" w:cs="Times New Roman"/>
          <w:b/>
          <w:sz w:val="24"/>
          <w:szCs w:val="24"/>
          <w:rPrChange w:id="158" w:author="Гульмира" w:date="2023-03-08T13:18:00Z">
            <w:rPr>
              <w:rFonts w:ascii="Times New Roman" w:hAnsi="Times New Roman" w:cs="Times New Roman"/>
              <w:b/>
              <w:sz w:val="24"/>
              <w:szCs w:val="24"/>
            </w:rPr>
          </w:rPrChange>
        </w:rPr>
      </w:pPr>
    </w:p>
    <w:p w:rsidR="002708DD" w:rsidRPr="006E5804" w:rsidRDefault="002708DD" w:rsidP="002708DD">
      <w:pPr>
        <w:spacing w:after="0"/>
        <w:jc w:val="center"/>
        <w:rPr>
          <w:rFonts w:ascii="Times New Roman" w:hAnsi="Times New Roman" w:cs="Times New Roman"/>
          <w:b/>
          <w:sz w:val="24"/>
          <w:szCs w:val="24"/>
        </w:rPr>
        <w:sectPr w:rsidR="002708DD" w:rsidRPr="006E5804" w:rsidSect="00956C57">
          <w:pgSz w:w="11906" w:h="16838"/>
          <w:pgMar w:top="1134" w:right="851"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EC2B82">
        <w:rPr>
          <w:rFonts w:asciiTheme="majorHAnsi" w:hAnsiTheme="majorHAnsi" w:cs="Times New Roman"/>
          <w:b/>
          <w:sz w:val="24"/>
          <w:szCs w:val="24"/>
          <w:rPrChange w:id="159" w:author="Гульмира" w:date="2023-03-08T13:18:00Z">
            <w:rPr>
              <w:rFonts w:ascii="Times New Roman" w:hAnsi="Times New Roman" w:cs="Times New Roman"/>
              <w:b/>
              <w:sz w:val="24"/>
              <w:szCs w:val="24"/>
            </w:rPr>
          </w:rPrChange>
        </w:rPr>
        <w:t>г. Муравленко</w:t>
      </w:r>
      <w:del w:id="160" w:author="Гульмира" w:date="2023-03-08T13:17:00Z">
        <w:r w:rsidRPr="00EC2B82" w:rsidDel="00EC2B82">
          <w:rPr>
            <w:rFonts w:asciiTheme="majorHAnsi" w:hAnsiTheme="majorHAnsi" w:cs="Times New Roman"/>
            <w:b/>
            <w:sz w:val="24"/>
            <w:szCs w:val="24"/>
            <w:rPrChange w:id="161" w:author="Гульмира" w:date="2023-03-08T13:18:00Z">
              <w:rPr>
                <w:rFonts w:ascii="Times New Roman" w:hAnsi="Times New Roman" w:cs="Times New Roman"/>
                <w:b/>
                <w:sz w:val="24"/>
                <w:szCs w:val="24"/>
              </w:rPr>
            </w:rPrChange>
          </w:rPr>
          <w:delText>, 2018г</w:delText>
        </w:r>
      </w:del>
      <w:ins w:id="162" w:author="Гульмира" w:date="2023-03-08T13:17:00Z">
        <w:r w:rsidR="00EC2B82" w:rsidRPr="00EC2B82">
          <w:rPr>
            <w:rFonts w:asciiTheme="majorHAnsi" w:hAnsiTheme="majorHAnsi" w:cs="Times New Roman"/>
            <w:b/>
            <w:sz w:val="24"/>
            <w:szCs w:val="24"/>
            <w:rPrChange w:id="163" w:author="Гульмира" w:date="2023-03-08T13:18:00Z">
              <w:rPr>
                <w:rFonts w:ascii="Times New Roman" w:hAnsi="Times New Roman" w:cs="Times New Roman"/>
                <w:b/>
                <w:sz w:val="24"/>
                <w:szCs w:val="24"/>
              </w:rPr>
            </w:rPrChange>
          </w:rPr>
          <w:t xml:space="preserve"> 2022</w:t>
        </w:r>
      </w:ins>
    </w:p>
    <w:p w:rsidR="00037ADE" w:rsidRPr="0005655F" w:rsidRDefault="00037ADE" w:rsidP="00037ADE">
      <w:pPr>
        <w:spacing w:after="0" w:line="240" w:lineRule="auto"/>
        <w:jc w:val="both"/>
        <w:rPr>
          <w:rFonts w:ascii="Times New Roman" w:hAnsi="Times New Roman" w:cs="Times New Roman"/>
          <w:sz w:val="28"/>
          <w:szCs w:val="28"/>
        </w:rPr>
      </w:pPr>
    </w:p>
    <w:p w:rsidR="00037ADE" w:rsidRDefault="00037ADE" w:rsidP="00037ADE">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ab/>
      </w:r>
    </w:p>
    <w:p w:rsidR="00037ADE" w:rsidRDefault="00037ADE" w:rsidP="00037ADE">
      <w:pPr>
        <w:spacing w:after="0" w:line="240" w:lineRule="auto"/>
        <w:jc w:val="center"/>
        <w:rPr>
          <w:rFonts w:ascii="Times New Roman" w:hAnsi="Times New Roman" w:cs="Times New Roman"/>
          <w:sz w:val="40"/>
          <w:szCs w:val="40"/>
        </w:rPr>
      </w:pPr>
    </w:p>
    <w:p w:rsidR="00037ADE" w:rsidRDefault="00037ADE" w:rsidP="00037ADE">
      <w:pPr>
        <w:spacing w:after="0" w:line="240" w:lineRule="auto"/>
        <w:jc w:val="center"/>
        <w:rPr>
          <w:rFonts w:ascii="Times New Roman" w:hAnsi="Times New Roman" w:cs="Times New Roman"/>
          <w:b/>
          <w:sz w:val="32"/>
          <w:szCs w:val="32"/>
        </w:rPr>
      </w:pPr>
    </w:p>
    <w:p w:rsidR="00037ADE" w:rsidRDefault="00037ADE" w:rsidP="00037ADE">
      <w:pPr>
        <w:spacing w:after="0" w:line="240" w:lineRule="auto"/>
        <w:jc w:val="center"/>
        <w:rPr>
          <w:rFonts w:ascii="Times New Roman" w:hAnsi="Times New Roman" w:cs="Times New Roman"/>
          <w:b/>
          <w:sz w:val="32"/>
          <w:szCs w:val="32"/>
        </w:rPr>
      </w:pPr>
    </w:p>
    <w:p w:rsidR="00ED0A77" w:rsidRPr="00EC25B5" w:rsidRDefault="002708DD" w:rsidP="00037ADE">
      <w:pPr>
        <w:spacing w:after="0" w:line="240" w:lineRule="auto"/>
        <w:jc w:val="center"/>
        <w:rPr>
          <w:rFonts w:ascii="Times New Roman" w:hAnsi="Times New Roman" w:cs="Times New Roman"/>
          <w:sz w:val="32"/>
          <w:szCs w:val="32"/>
        </w:rPr>
      </w:pPr>
      <w:r>
        <w:rPr>
          <w:rFonts w:ascii="Times New Roman" w:hAnsi="Times New Roman" w:cs="Times New Roman"/>
          <w:b/>
          <w:sz w:val="32"/>
          <w:szCs w:val="32"/>
        </w:rPr>
        <w:t xml:space="preserve"> </w:t>
      </w:r>
    </w:p>
    <w:p w:rsidR="00037ADE" w:rsidRPr="00EC25B5" w:rsidRDefault="00037ADE" w:rsidP="00037ADE">
      <w:pPr>
        <w:spacing w:after="0" w:line="240" w:lineRule="auto"/>
        <w:jc w:val="center"/>
        <w:rPr>
          <w:rFonts w:ascii="Times New Roman" w:hAnsi="Times New Roman" w:cs="Times New Roman"/>
          <w:b/>
          <w:sz w:val="32"/>
          <w:szCs w:val="32"/>
        </w:rPr>
      </w:pPr>
    </w:p>
    <w:p w:rsidR="00037ADE" w:rsidRDefault="00037ADE"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266E98" w:rsidRDefault="00266E98" w:rsidP="00037ADE">
      <w:pPr>
        <w:spacing w:after="0" w:line="240" w:lineRule="auto"/>
        <w:jc w:val="center"/>
        <w:rPr>
          <w:rFonts w:ascii="Times New Roman" w:hAnsi="Times New Roman" w:cs="Times New Roman"/>
          <w:b/>
          <w:sz w:val="32"/>
          <w:szCs w:val="32"/>
        </w:rPr>
      </w:pPr>
    </w:p>
    <w:p w:rsidR="00037ADE" w:rsidRDefault="00037ADE" w:rsidP="00037ADE">
      <w:pPr>
        <w:tabs>
          <w:tab w:val="left" w:pos="4245"/>
        </w:tabs>
        <w:rPr>
          <w:rFonts w:ascii="Times New Roman" w:hAnsi="Times New Roman" w:cs="Times New Roman"/>
          <w:b/>
          <w:sz w:val="32"/>
          <w:szCs w:val="32"/>
        </w:rPr>
      </w:pPr>
    </w:p>
    <w:p w:rsidR="00266E98" w:rsidRDefault="00266E98" w:rsidP="00037ADE">
      <w:pPr>
        <w:tabs>
          <w:tab w:val="left" w:pos="4245"/>
        </w:tabs>
        <w:rPr>
          <w:rFonts w:ascii="Times New Roman" w:hAnsi="Times New Roman" w:cs="Times New Roman"/>
          <w:b/>
          <w:sz w:val="32"/>
          <w:szCs w:val="32"/>
        </w:rPr>
      </w:pPr>
    </w:p>
    <w:p w:rsidR="00266E98" w:rsidRDefault="00266E98" w:rsidP="00037ADE">
      <w:pPr>
        <w:tabs>
          <w:tab w:val="left" w:pos="4245"/>
        </w:tabs>
        <w:rPr>
          <w:rFonts w:ascii="Times New Roman" w:hAnsi="Times New Roman" w:cs="Times New Roman"/>
          <w:b/>
          <w:sz w:val="32"/>
          <w:szCs w:val="32"/>
        </w:rPr>
      </w:pPr>
    </w:p>
    <w:p w:rsidR="00ED0A77" w:rsidRPr="00ED0A77" w:rsidRDefault="002708DD" w:rsidP="002C2B3D">
      <w:pPr>
        <w:tabs>
          <w:tab w:val="left" w:pos="7155"/>
        </w:tabs>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p>
    <w:p w:rsidR="00266E98" w:rsidRDefault="00266E98" w:rsidP="00037ADE">
      <w:pPr>
        <w:tabs>
          <w:tab w:val="left" w:pos="4245"/>
        </w:tabs>
        <w:rPr>
          <w:rFonts w:ascii="Times New Roman" w:hAnsi="Times New Roman" w:cs="Times New Roman"/>
          <w:b/>
          <w:sz w:val="32"/>
          <w:szCs w:val="32"/>
        </w:rPr>
      </w:pPr>
    </w:p>
    <w:p w:rsidR="00266E98" w:rsidRPr="00EC25B5" w:rsidRDefault="00266E98" w:rsidP="00037ADE">
      <w:pPr>
        <w:tabs>
          <w:tab w:val="left" w:pos="4245"/>
        </w:tabs>
        <w:rPr>
          <w:rFonts w:ascii="Times New Roman" w:hAnsi="Times New Roman" w:cs="Times New Roman"/>
          <w:sz w:val="32"/>
          <w:szCs w:val="32"/>
        </w:rPr>
      </w:pPr>
    </w:p>
    <w:p w:rsidR="00037ADE" w:rsidRPr="00EC25B5" w:rsidRDefault="00DB32E6" w:rsidP="00037ADE">
      <w:pPr>
        <w:rPr>
          <w:rFonts w:ascii="Times New Roman" w:hAnsi="Times New Roman" w:cs="Times New Roman"/>
          <w:sz w:val="32"/>
          <w:szCs w:val="32"/>
        </w:rPr>
      </w:pPr>
      <w:r>
        <w:rPr>
          <w:rFonts w:ascii="Times New Roman" w:hAnsi="Times New Roman" w:cs="Times New Roman"/>
          <w:sz w:val="32"/>
          <w:szCs w:val="32"/>
        </w:rPr>
        <w:t>Программа предназначена для учащихся 5-9 классов</w:t>
      </w:r>
    </w:p>
    <w:p w:rsidR="00037ADE" w:rsidRDefault="00037ADE" w:rsidP="00266E98">
      <w:pPr>
        <w:tabs>
          <w:tab w:val="left" w:pos="9285"/>
          <w:tab w:val="right" w:pos="9355"/>
        </w:tabs>
        <w:spacing w:after="0" w:line="240" w:lineRule="auto"/>
        <w:rPr>
          <w:rFonts w:ascii="Times New Roman" w:hAnsi="Times New Roman" w:cs="Times New Roman"/>
          <w:sz w:val="32"/>
          <w:szCs w:val="32"/>
        </w:rPr>
      </w:pPr>
      <w:r w:rsidRPr="00EC25B5">
        <w:rPr>
          <w:rFonts w:ascii="Times New Roman" w:hAnsi="Times New Roman" w:cs="Times New Roman"/>
          <w:b/>
          <w:sz w:val="32"/>
          <w:szCs w:val="32"/>
        </w:rPr>
        <w:t>Срок реализации программы:</w:t>
      </w:r>
      <w:r w:rsidR="00266E98">
        <w:rPr>
          <w:rFonts w:ascii="Times New Roman" w:hAnsi="Times New Roman" w:cs="Times New Roman"/>
          <w:sz w:val="32"/>
          <w:szCs w:val="32"/>
        </w:rPr>
        <w:t xml:space="preserve"> 5 лет</w:t>
      </w:r>
    </w:p>
    <w:p w:rsidR="00266E98" w:rsidRDefault="00266E98" w:rsidP="00266E98">
      <w:pPr>
        <w:tabs>
          <w:tab w:val="left" w:pos="9285"/>
          <w:tab w:val="right" w:pos="9355"/>
        </w:tabs>
        <w:spacing w:after="0" w:line="240" w:lineRule="auto"/>
        <w:rPr>
          <w:rFonts w:ascii="Times New Roman" w:hAnsi="Times New Roman" w:cs="Times New Roman"/>
          <w:sz w:val="32"/>
          <w:szCs w:val="32"/>
        </w:rPr>
      </w:pPr>
    </w:p>
    <w:p w:rsidR="00266E98" w:rsidRDefault="00266E98" w:rsidP="00266E98">
      <w:pPr>
        <w:tabs>
          <w:tab w:val="left" w:pos="9285"/>
          <w:tab w:val="right" w:pos="9355"/>
        </w:tabs>
        <w:spacing w:after="0" w:line="240" w:lineRule="auto"/>
        <w:rPr>
          <w:rFonts w:ascii="Times New Roman" w:hAnsi="Times New Roman" w:cs="Times New Roman"/>
          <w:sz w:val="32"/>
          <w:szCs w:val="32"/>
        </w:rPr>
      </w:pPr>
    </w:p>
    <w:p w:rsidR="00266E98" w:rsidRDefault="00266E98" w:rsidP="00266E98">
      <w:pPr>
        <w:tabs>
          <w:tab w:val="left" w:pos="9285"/>
          <w:tab w:val="right" w:pos="9355"/>
        </w:tabs>
        <w:spacing w:after="0" w:line="240" w:lineRule="auto"/>
        <w:rPr>
          <w:rFonts w:ascii="Times New Roman" w:hAnsi="Times New Roman" w:cs="Times New Roman"/>
          <w:sz w:val="32"/>
          <w:szCs w:val="32"/>
        </w:rPr>
      </w:pPr>
    </w:p>
    <w:p w:rsidR="00266E98" w:rsidRPr="00266E98" w:rsidRDefault="00266E98" w:rsidP="00266E98">
      <w:pPr>
        <w:tabs>
          <w:tab w:val="left" w:pos="9285"/>
          <w:tab w:val="right" w:pos="9355"/>
        </w:tabs>
        <w:spacing w:after="0" w:line="240" w:lineRule="auto"/>
        <w:rPr>
          <w:rFonts w:ascii="Times New Roman" w:hAnsi="Times New Roman" w:cs="Times New Roman"/>
          <w:sz w:val="32"/>
          <w:szCs w:val="32"/>
        </w:rPr>
      </w:pPr>
    </w:p>
    <w:p w:rsidR="00037ADE" w:rsidRDefault="00037ADE" w:rsidP="00037AD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Материал, </w:t>
      </w:r>
      <w:r w:rsidR="00961851">
        <w:rPr>
          <w:rFonts w:ascii="Times New Roman" w:hAnsi="Times New Roman" w:cs="Times New Roman"/>
          <w:sz w:val="28"/>
          <w:szCs w:val="28"/>
        </w:rPr>
        <w:t xml:space="preserve">который представлен </w:t>
      </w:r>
      <w:r>
        <w:rPr>
          <w:rFonts w:ascii="Times New Roman" w:hAnsi="Times New Roman" w:cs="Times New Roman"/>
          <w:sz w:val="28"/>
          <w:szCs w:val="28"/>
        </w:rPr>
        <w:t xml:space="preserve">в программе, включает в себя разнообразные задания, составленные с учётом возрастных особенностей учащихся, </w:t>
      </w:r>
      <w:r w:rsidR="00961851">
        <w:rPr>
          <w:rFonts w:ascii="Times New Roman" w:hAnsi="Times New Roman" w:cs="Times New Roman"/>
          <w:sz w:val="28"/>
          <w:szCs w:val="28"/>
        </w:rPr>
        <w:t xml:space="preserve">здесь </w:t>
      </w:r>
      <w:r w:rsidRPr="00B37242">
        <w:rPr>
          <w:rFonts w:ascii="Times New Roman" w:hAnsi="Times New Roman" w:cs="Times New Roman"/>
          <w:sz w:val="28"/>
          <w:szCs w:val="28"/>
        </w:rPr>
        <w:t>соблюдается преемственность с федеральным государственным образовательным стандартом образования</w:t>
      </w:r>
      <w:r>
        <w:rPr>
          <w:rFonts w:ascii="Times New Roman" w:hAnsi="Times New Roman" w:cs="Times New Roman"/>
          <w:sz w:val="28"/>
          <w:szCs w:val="28"/>
        </w:rPr>
        <w:t>,</w:t>
      </w:r>
      <w:r w:rsidR="00961851">
        <w:rPr>
          <w:rFonts w:ascii="Times New Roman" w:hAnsi="Times New Roman" w:cs="Times New Roman"/>
          <w:sz w:val="28"/>
          <w:szCs w:val="28"/>
        </w:rPr>
        <w:t xml:space="preserve"> поэтому</w:t>
      </w:r>
      <w:r>
        <w:rPr>
          <w:rFonts w:ascii="Times New Roman" w:hAnsi="Times New Roman" w:cs="Times New Roman"/>
          <w:sz w:val="28"/>
          <w:szCs w:val="28"/>
        </w:rPr>
        <w:t xml:space="preserve"> она направлена на формирование у школьников универсальных учебных действий. </w:t>
      </w:r>
    </w:p>
    <w:p w:rsidR="00266E98" w:rsidRDefault="00266E98" w:rsidP="00037ADE">
      <w:pPr>
        <w:spacing w:line="240" w:lineRule="auto"/>
        <w:jc w:val="center"/>
        <w:rPr>
          <w:rFonts w:ascii="Times New Roman" w:hAnsi="Times New Roman" w:cs="Times New Roman"/>
          <w:b/>
          <w:sz w:val="28"/>
          <w:szCs w:val="28"/>
        </w:rPr>
      </w:pPr>
    </w:p>
    <w:p w:rsidR="00266E98" w:rsidRDefault="00266E98" w:rsidP="00037ADE">
      <w:pPr>
        <w:spacing w:line="240" w:lineRule="auto"/>
        <w:jc w:val="center"/>
        <w:rPr>
          <w:rFonts w:ascii="Times New Roman" w:hAnsi="Times New Roman" w:cs="Times New Roman"/>
          <w:b/>
          <w:sz w:val="28"/>
          <w:szCs w:val="28"/>
        </w:rPr>
      </w:pPr>
    </w:p>
    <w:p w:rsidR="00266E98" w:rsidRDefault="00266E98" w:rsidP="00037ADE">
      <w:pPr>
        <w:spacing w:line="240" w:lineRule="auto"/>
        <w:jc w:val="center"/>
        <w:rPr>
          <w:rFonts w:ascii="Times New Roman" w:hAnsi="Times New Roman" w:cs="Times New Roman"/>
          <w:b/>
          <w:sz w:val="28"/>
          <w:szCs w:val="28"/>
        </w:rPr>
      </w:pPr>
    </w:p>
    <w:p w:rsidR="00266E98" w:rsidRDefault="00266E98" w:rsidP="00037ADE">
      <w:pPr>
        <w:spacing w:line="240" w:lineRule="auto"/>
        <w:jc w:val="center"/>
        <w:rPr>
          <w:rFonts w:ascii="Times New Roman" w:hAnsi="Times New Roman" w:cs="Times New Roman"/>
          <w:b/>
          <w:sz w:val="28"/>
          <w:szCs w:val="28"/>
        </w:rPr>
      </w:pPr>
    </w:p>
    <w:p w:rsidR="00037ADE" w:rsidRDefault="00037ADE" w:rsidP="00037ADE">
      <w:pPr>
        <w:spacing w:line="240" w:lineRule="auto"/>
        <w:jc w:val="center"/>
        <w:rPr>
          <w:rFonts w:ascii="Times New Roman" w:hAnsi="Times New Roman" w:cs="Times New Roman"/>
          <w:b/>
          <w:sz w:val="28"/>
          <w:szCs w:val="28"/>
        </w:rPr>
      </w:pPr>
      <w:r w:rsidRPr="000C5DBC">
        <w:rPr>
          <w:rFonts w:ascii="Times New Roman" w:hAnsi="Times New Roman" w:cs="Times New Roman"/>
          <w:b/>
          <w:sz w:val="28"/>
          <w:szCs w:val="28"/>
        </w:rPr>
        <w:t>СОДЕРЖАНИЕ</w:t>
      </w:r>
    </w:p>
    <w:p w:rsidR="00037ADE" w:rsidRPr="000C5DBC" w:rsidRDefault="00037ADE" w:rsidP="00037ADE">
      <w:pPr>
        <w:pStyle w:val="a3"/>
        <w:numPr>
          <w:ilvl w:val="0"/>
          <w:numId w:val="1"/>
        </w:numPr>
        <w:tabs>
          <w:tab w:val="left" w:pos="8364"/>
          <w:tab w:val="left" w:pos="8647"/>
        </w:tabs>
        <w:spacing w:after="0" w:line="240" w:lineRule="auto"/>
        <w:rPr>
          <w:rFonts w:ascii="Times New Roman" w:hAnsi="Times New Roman" w:cs="Times New Roman"/>
          <w:b/>
          <w:sz w:val="28"/>
          <w:szCs w:val="28"/>
        </w:rPr>
      </w:pPr>
      <w:r>
        <w:rPr>
          <w:rFonts w:ascii="Times New Roman" w:hAnsi="Times New Roman" w:cs="Times New Roman"/>
          <w:sz w:val="28"/>
          <w:szCs w:val="28"/>
        </w:rPr>
        <w:t>Поясните</w:t>
      </w:r>
      <w:r w:rsidR="00ED0A77">
        <w:rPr>
          <w:rFonts w:ascii="Times New Roman" w:hAnsi="Times New Roman" w:cs="Times New Roman"/>
          <w:sz w:val="28"/>
          <w:szCs w:val="28"/>
        </w:rPr>
        <w:t>льная записка ……………………………………………………………………………</w:t>
      </w:r>
      <w:r w:rsidR="001B5C81">
        <w:rPr>
          <w:rFonts w:ascii="Times New Roman" w:hAnsi="Times New Roman" w:cs="Times New Roman"/>
          <w:sz w:val="28"/>
          <w:szCs w:val="28"/>
        </w:rPr>
        <w:t>…4-</w:t>
      </w:r>
      <w:r>
        <w:rPr>
          <w:rFonts w:ascii="Times New Roman" w:hAnsi="Times New Roman" w:cs="Times New Roman"/>
          <w:sz w:val="28"/>
          <w:szCs w:val="28"/>
        </w:rPr>
        <w:t>6</w:t>
      </w:r>
    </w:p>
    <w:p w:rsidR="00037ADE" w:rsidRPr="00ED0A77" w:rsidRDefault="00037ADE" w:rsidP="00ED0A77">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Планируемые  результаты освоения учащимися пр</w:t>
      </w:r>
      <w:r w:rsidR="00ED0A77">
        <w:rPr>
          <w:rFonts w:ascii="Times New Roman" w:hAnsi="Times New Roman" w:cs="Times New Roman"/>
          <w:sz w:val="28"/>
          <w:szCs w:val="28"/>
        </w:rPr>
        <w:t>ограммы внеурочной деятельности….</w:t>
      </w:r>
      <w:r w:rsidR="001B5C81">
        <w:rPr>
          <w:rFonts w:ascii="Times New Roman" w:hAnsi="Times New Roman" w:cs="Times New Roman"/>
          <w:sz w:val="28"/>
          <w:szCs w:val="28"/>
        </w:rPr>
        <w:t>...</w:t>
      </w:r>
      <w:r w:rsidR="00ED0A77">
        <w:rPr>
          <w:rFonts w:ascii="Times New Roman" w:hAnsi="Times New Roman" w:cs="Times New Roman"/>
          <w:sz w:val="28"/>
          <w:szCs w:val="28"/>
        </w:rPr>
        <w:t xml:space="preserve"> </w:t>
      </w:r>
      <w:r w:rsidR="001B5C81">
        <w:rPr>
          <w:rFonts w:ascii="Times New Roman" w:hAnsi="Times New Roman" w:cs="Times New Roman"/>
          <w:sz w:val="28"/>
          <w:szCs w:val="28"/>
        </w:rPr>
        <w:t>7–</w:t>
      </w:r>
      <w:r w:rsidRPr="00ED0A77">
        <w:rPr>
          <w:rFonts w:ascii="Times New Roman" w:hAnsi="Times New Roman" w:cs="Times New Roman"/>
          <w:sz w:val="28"/>
          <w:szCs w:val="28"/>
        </w:rPr>
        <w:t>8</w:t>
      </w:r>
    </w:p>
    <w:p w:rsidR="00037ADE" w:rsidRDefault="00037ADE" w:rsidP="00037ADE">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Учебно-тема</w:t>
      </w:r>
      <w:r w:rsidR="00ED0A77">
        <w:rPr>
          <w:rFonts w:ascii="Times New Roman" w:hAnsi="Times New Roman" w:cs="Times New Roman"/>
          <w:sz w:val="28"/>
          <w:szCs w:val="28"/>
        </w:rPr>
        <w:t>тический план ………………………………………………………………………</w:t>
      </w:r>
      <w:r w:rsidR="001B5C81">
        <w:rPr>
          <w:rFonts w:ascii="Times New Roman" w:hAnsi="Times New Roman" w:cs="Times New Roman"/>
          <w:sz w:val="28"/>
          <w:szCs w:val="28"/>
        </w:rPr>
        <w:t>… 9-</w:t>
      </w:r>
      <w:r>
        <w:rPr>
          <w:rFonts w:ascii="Times New Roman" w:hAnsi="Times New Roman" w:cs="Times New Roman"/>
          <w:sz w:val="28"/>
          <w:szCs w:val="28"/>
        </w:rPr>
        <w:t>11</w:t>
      </w:r>
    </w:p>
    <w:p w:rsidR="00037ADE" w:rsidRPr="00DE0F69" w:rsidRDefault="00037ADE" w:rsidP="00037ADE">
      <w:pPr>
        <w:pStyle w:val="a3"/>
        <w:numPr>
          <w:ilvl w:val="0"/>
          <w:numId w:val="1"/>
        </w:numPr>
        <w:spacing w:after="0" w:line="240" w:lineRule="auto"/>
        <w:rPr>
          <w:rFonts w:ascii="Times New Roman" w:hAnsi="Times New Roman" w:cs="Times New Roman"/>
          <w:b/>
          <w:sz w:val="28"/>
          <w:szCs w:val="28"/>
        </w:rPr>
      </w:pPr>
      <w:r w:rsidRPr="00DE0F69">
        <w:rPr>
          <w:rFonts w:ascii="Times New Roman" w:hAnsi="Times New Roman" w:cs="Times New Roman"/>
          <w:sz w:val="28"/>
          <w:szCs w:val="28"/>
        </w:rPr>
        <w:t>Содержание курса:</w:t>
      </w:r>
    </w:p>
    <w:p w:rsidR="00037ADE" w:rsidRPr="00047BF7" w:rsidRDefault="00037ADE" w:rsidP="00037ADE">
      <w:pPr>
        <w:pStyle w:val="a3"/>
        <w:numPr>
          <w:ilvl w:val="0"/>
          <w:numId w:val="3"/>
        </w:numPr>
        <w:spacing w:after="0" w:line="240" w:lineRule="auto"/>
        <w:ind w:left="1134" w:hanging="425"/>
        <w:rPr>
          <w:rFonts w:ascii="Times New Roman" w:hAnsi="Times New Roman" w:cs="Times New Roman"/>
          <w:b/>
          <w:sz w:val="28"/>
          <w:szCs w:val="28"/>
        </w:rPr>
      </w:pPr>
      <w:r>
        <w:rPr>
          <w:rFonts w:ascii="Times New Roman" w:hAnsi="Times New Roman" w:cs="Times New Roman"/>
          <w:b/>
          <w:sz w:val="28"/>
          <w:szCs w:val="28"/>
        </w:rPr>
        <w:t xml:space="preserve">5 класс </w:t>
      </w:r>
      <w:r w:rsidR="00961851">
        <w:rPr>
          <w:rFonts w:ascii="Times New Roman" w:hAnsi="Times New Roman" w:cs="Times New Roman"/>
          <w:b/>
          <w:sz w:val="28"/>
          <w:szCs w:val="28"/>
        </w:rPr>
        <w:t>–</w:t>
      </w:r>
      <w:r>
        <w:rPr>
          <w:rFonts w:ascii="Times New Roman" w:hAnsi="Times New Roman" w:cs="Times New Roman"/>
          <w:b/>
          <w:sz w:val="28"/>
          <w:szCs w:val="28"/>
        </w:rPr>
        <w:t xml:space="preserve"> </w:t>
      </w:r>
      <w:r w:rsidR="00961851">
        <w:rPr>
          <w:rFonts w:ascii="Times New Roman" w:hAnsi="Times New Roman" w:cs="Times New Roman"/>
          <w:b/>
          <w:sz w:val="28"/>
          <w:szCs w:val="28"/>
        </w:rPr>
        <w:t>В мире интересного</w:t>
      </w:r>
      <w:r>
        <w:rPr>
          <w:rFonts w:ascii="Times New Roman" w:hAnsi="Times New Roman" w:cs="Times New Roman"/>
          <w:sz w:val="28"/>
          <w:szCs w:val="28"/>
        </w:rPr>
        <w:t>………………………………</w:t>
      </w:r>
      <w:r w:rsidR="00ED0A77">
        <w:rPr>
          <w:rFonts w:ascii="Times New Roman" w:hAnsi="Times New Roman" w:cs="Times New Roman"/>
          <w:sz w:val="28"/>
          <w:szCs w:val="28"/>
        </w:rPr>
        <w:t>…………………………</w:t>
      </w:r>
      <w:proofErr w:type="gramStart"/>
      <w:r w:rsidR="00ED0A77">
        <w:rPr>
          <w:rFonts w:ascii="Times New Roman" w:hAnsi="Times New Roman" w:cs="Times New Roman"/>
          <w:sz w:val="28"/>
          <w:szCs w:val="28"/>
        </w:rPr>
        <w:t>……</w:t>
      </w:r>
      <w:r w:rsidR="001B5C81">
        <w:rPr>
          <w:rFonts w:ascii="Times New Roman" w:hAnsi="Times New Roman" w:cs="Times New Roman"/>
          <w:sz w:val="28"/>
          <w:szCs w:val="28"/>
        </w:rPr>
        <w:t>.</w:t>
      </w:r>
      <w:proofErr w:type="gramEnd"/>
      <w:r w:rsidR="001B5C81">
        <w:rPr>
          <w:rFonts w:ascii="Times New Roman" w:hAnsi="Times New Roman" w:cs="Times New Roman"/>
          <w:sz w:val="28"/>
          <w:szCs w:val="28"/>
        </w:rPr>
        <w:t>.11-</w:t>
      </w:r>
      <w:r>
        <w:rPr>
          <w:rFonts w:ascii="Times New Roman" w:hAnsi="Times New Roman" w:cs="Times New Roman"/>
          <w:sz w:val="28"/>
          <w:szCs w:val="28"/>
        </w:rPr>
        <w:t>13</w:t>
      </w:r>
    </w:p>
    <w:p w:rsidR="00037ADE" w:rsidRPr="00122E4A" w:rsidRDefault="00037ADE" w:rsidP="00037ADE">
      <w:pPr>
        <w:pStyle w:val="a3"/>
        <w:numPr>
          <w:ilvl w:val="0"/>
          <w:numId w:val="3"/>
        </w:numPr>
        <w:spacing w:after="0" w:line="240" w:lineRule="auto"/>
        <w:ind w:left="1134" w:hanging="425"/>
        <w:rPr>
          <w:rFonts w:ascii="Times New Roman" w:hAnsi="Times New Roman" w:cs="Times New Roman"/>
          <w:b/>
          <w:sz w:val="28"/>
          <w:szCs w:val="28"/>
        </w:rPr>
      </w:pPr>
      <w:r>
        <w:rPr>
          <w:rFonts w:ascii="Times New Roman" w:hAnsi="Times New Roman" w:cs="Times New Roman"/>
          <w:b/>
          <w:sz w:val="28"/>
          <w:szCs w:val="28"/>
        </w:rPr>
        <w:t>6 класс</w:t>
      </w:r>
      <w:r w:rsidR="00961851">
        <w:rPr>
          <w:rFonts w:ascii="Times New Roman" w:hAnsi="Times New Roman" w:cs="Times New Roman"/>
          <w:b/>
          <w:sz w:val="28"/>
          <w:szCs w:val="28"/>
        </w:rPr>
        <w:t>- Тонкости русского языка</w:t>
      </w:r>
      <w:r w:rsidR="00ED0A77">
        <w:rPr>
          <w:rFonts w:ascii="Times New Roman" w:hAnsi="Times New Roman" w:cs="Times New Roman"/>
          <w:sz w:val="28"/>
          <w:szCs w:val="28"/>
        </w:rPr>
        <w:t>………………………..................................................</w:t>
      </w:r>
      <w:r w:rsidR="00961851">
        <w:rPr>
          <w:rFonts w:ascii="Times New Roman" w:hAnsi="Times New Roman" w:cs="Times New Roman"/>
          <w:sz w:val="28"/>
          <w:szCs w:val="28"/>
        </w:rPr>
        <w:t>14-15</w:t>
      </w:r>
    </w:p>
    <w:p w:rsidR="00037ADE" w:rsidRPr="00047BF7" w:rsidRDefault="00037ADE" w:rsidP="00037ADE">
      <w:pPr>
        <w:pStyle w:val="a3"/>
        <w:numPr>
          <w:ilvl w:val="0"/>
          <w:numId w:val="3"/>
        </w:numPr>
        <w:spacing w:after="0" w:line="240" w:lineRule="auto"/>
        <w:ind w:left="1134" w:hanging="425"/>
        <w:rPr>
          <w:rFonts w:ascii="Times New Roman" w:hAnsi="Times New Roman" w:cs="Times New Roman"/>
          <w:b/>
          <w:sz w:val="28"/>
          <w:szCs w:val="28"/>
        </w:rPr>
      </w:pPr>
      <w:r>
        <w:rPr>
          <w:rFonts w:ascii="Times New Roman" w:hAnsi="Times New Roman" w:cs="Times New Roman"/>
          <w:b/>
          <w:sz w:val="28"/>
          <w:szCs w:val="28"/>
        </w:rPr>
        <w:t>7 класс –</w:t>
      </w:r>
      <w:r w:rsidR="00961851">
        <w:rPr>
          <w:rFonts w:ascii="Times New Roman" w:hAnsi="Times New Roman" w:cs="Times New Roman"/>
          <w:b/>
          <w:sz w:val="28"/>
          <w:szCs w:val="28"/>
        </w:rPr>
        <w:t>Знай и умей</w:t>
      </w:r>
      <w:r>
        <w:rPr>
          <w:rFonts w:ascii="Times New Roman" w:hAnsi="Times New Roman" w:cs="Times New Roman"/>
          <w:sz w:val="28"/>
          <w:szCs w:val="28"/>
        </w:rPr>
        <w:t>…</w:t>
      </w:r>
      <w:r w:rsidR="00ED0A77">
        <w:rPr>
          <w:rFonts w:ascii="Times New Roman" w:hAnsi="Times New Roman" w:cs="Times New Roman"/>
          <w:sz w:val="28"/>
          <w:szCs w:val="28"/>
        </w:rPr>
        <w:t>…………………………………………………………………</w:t>
      </w:r>
      <w:proofErr w:type="gramStart"/>
      <w:r w:rsidR="00ED0A77">
        <w:rPr>
          <w:rFonts w:ascii="Times New Roman" w:hAnsi="Times New Roman" w:cs="Times New Roman"/>
          <w:sz w:val="28"/>
          <w:szCs w:val="28"/>
        </w:rPr>
        <w:t>…....</w:t>
      </w:r>
      <w:proofErr w:type="gramEnd"/>
      <w:r w:rsidR="00ED0A77">
        <w:rPr>
          <w:rFonts w:ascii="Times New Roman" w:hAnsi="Times New Roman" w:cs="Times New Roman"/>
          <w:sz w:val="28"/>
          <w:szCs w:val="28"/>
        </w:rPr>
        <w:t>.15-</w:t>
      </w:r>
      <w:r>
        <w:rPr>
          <w:rFonts w:ascii="Times New Roman" w:hAnsi="Times New Roman" w:cs="Times New Roman"/>
          <w:sz w:val="28"/>
          <w:szCs w:val="28"/>
        </w:rPr>
        <w:t>18</w:t>
      </w:r>
    </w:p>
    <w:p w:rsidR="00037ADE" w:rsidRDefault="00037ADE" w:rsidP="00037ADE">
      <w:pPr>
        <w:pStyle w:val="a3"/>
        <w:numPr>
          <w:ilvl w:val="0"/>
          <w:numId w:val="3"/>
        </w:numPr>
        <w:tabs>
          <w:tab w:val="left" w:pos="8647"/>
        </w:tabs>
        <w:spacing w:after="0" w:line="240" w:lineRule="auto"/>
        <w:ind w:left="1134" w:hanging="425"/>
        <w:rPr>
          <w:rFonts w:ascii="Times New Roman" w:hAnsi="Times New Roman" w:cs="Times New Roman"/>
          <w:sz w:val="28"/>
          <w:szCs w:val="28"/>
        </w:rPr>
      </w:pPr>
      <w:r>
        <w:rPr>
          <w:rFonts w:ascii="Times New Roman" w:hAnsi="Times New Roman" w:cs="Times New Roman"/>
          <w:b/>
          <w:sz w:val="28"/>
          <w:szCs w:val="28"/>
        </w:rPr>
        <w:t>8 класс –</w:t>
      </w:r>
      <w:r w:rsidR="00DB32E6">
        <w:rPr>
          <w:rFonts w:ascii="Times New Roman" w:hAnsi="Times New Roman" w:cs="Times New Roman"/>
          <w:b/>
          <w:sz w:val="28"/>
          <w:szCs w:val="28"/>
        </w:rPr>
        <w:t>Юный лингвист</w:t>
      </w:r>
      <w:r w:rsidR="00ED0A77">
        <w:rPr>
          <w:rFonts w:ascii="Times New Roman" w:hAnsi="Times New Roman" w:cs="Times New Roman"/>
          <w:sz w:val="28"/>
          <w:szCs w:val="28"/>
        </w:rPr>
        <w:t>………………………………………………………………</w:t>
      </w:r>
      <w:proofErr w:type="gramStart"/>
      <w:r w:rsidR="00ED0A77">
        <w:rPr>
          <w:rFonts w:ascii="Times New Roman" w:hAnsi="Times New Roman" w:cs="Times New Roman"/>
          <w:sz w:val="28"/>
          <w:szCs w:val="28"/>
        </w:rPr>
        <w:t>…….</w:t>
      </w:r>
      <w:proofErr w:type="gramEnd"/>
      <w:r w:rsidR="00DB32E6">
        <w:rPr>
          <w:rFonts w:ascii="Times New Roman" w:hAnsi="Times New Roman" w:cs="Times New Roman"/>
          <w:sz w:val="28"/>
          <w:szCs w:val="28"/>
        </w:rPr>
        <w:t>16-18</w:t>
      </w:r>
    </w:p>
    <w:p w:rsidR="00037ADE" w:rsidRDefault="00037ADE" w:rsidP="00037ADE">
      <w:pPr>
        <w:pStyle w:val="a3"/>
        <w:numPr>
          <w:ilvl w:val="0"/>
          <w:numId w:val="3"/>
        </w:numPr>
        <w:tabs>
          <w:tab w:val="left" w:pos="8647"/>
        </w:tabs>
        <w:spacing w:after="0" w:line="240" w:lineRule="auto"/>
        <w:ind w:left="1134" w:hanging="425"/>
        <w:rPr>
          <w:rFonts w:ascii="Times New Roman" w:hAnsi="Times New Roman" w:cs="Times New Roman"/>
          <w:sz w:val="28"/>
          <w:szCs w:val="28"/>
        </w:rPr>
      </w:pPr>
      <w:r>
        <w:rPr>
          <w:rFonts w:ascii="Times New Roman" w:hAnsi="Times New Roman" w:cs="Times New Roman"/>
          <w:b/>
          <w:sz w:val="28"/>
          <w:szCs w:val="28"/>
        </w:rPr>
        <w:t>9 класс –</w:t>
      </w:r>
      <w:r w:rsidR="002C2B3D">
        <w:rPr>
          <w:rFonts w:ascii="Times New Roman" w:hAnsi="Times New Roman" w:cs="Times New Roman"/>
          <w:sz w:val="28"/>
          <w:szCs w:val="28"/>
        </w:rPr>
        <w:t xml:space="preserve"> </w:t>
      </w:r>
      <w:r w:rsidR="002C2B3D" w:rsidRPr="00852A83">
        <w:rPr>
          <w:rFonts w:ascii="Times New Roman" w:hAnsi="Times New Roman" w:cs="Times New Roman"/>
          <w:b/>
          <w:sz w:val="28"/>
          <w:szCs w:val="28"/>
        </w:rPr>
        <w:t>Культура речи</w:t>
      </w:r>
      <w:r w:rsidR="002C2B3D">
        <w:rPr>
          <w:rFonts w:ascii="Times New Roman" w:hAnsi="Times New Roman" w:cs="Times New Roman"/>
          <w:sz w:val="28"/>
          <w:szCs w:val="28"/>
        </w:rPr>
        <w:t>………………………………………</w:t>
      </w:r>
      <w:r w:rsidR="00ED0A77">
        <w:rPr>
          <w:rFonts w:ascii="Times New Roman" w:hAnsi="Times New Roman" w:cs="Times New Roman"/>
          <w:sz w:val="28"/>
          <w:szCs w:val="28"/>
        </w:rPr>
        <w:t>……………………………</w:t>
      </w:r>
      <w:r w:rsidR="001B5C81">
        <w:rPr>
          <w:rFonts w:ascii="Times New Roman" w:hAnsi="Times New Roman" w:cs="Times New Roman"/>
          <w:sz w:val="28"/>
          <w:szCs w:val="28"/>
        </w:rPr>
        <w:t>.  20-</w:t>
      </w:r>
      <w:r>
        <w:rPr>
          <w:rFonts w:ascii="Times New Roman" w:hAnsi="Times New Roman" w:cs="Times New Roman"/>
          <w:sz w:val="28"/>
          <w:szCs w:val="28"/>
        </w:rPr>
        <w:t>24</w:t>
      </w:r>
    </w:p>
    <w:p w:rsidR="00037ADE" w:rsidRPr="00047BF7" w:rsidRDefault="00037ADE" w:rsidP="00037ADE">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Рекомендуемая литература ………………………………………</w:t>
      </w:r>
      <w:r w:rsidR="00ED0A77">
        <w:rPr>
          <w:rFonts w:ascii="Times New Roman" w:hAnsi="Times New Roman" w:cs="Times New Roman"/>
          <w:sz w:val="28"/>
          <w:szCs w:val="28"/>
        </w:rPr>
        <w:t>…………………………........</w:t>
      </w:r>
      <w:r w:rsidR="001B5C81">
        <w:rPr>
          <w:rFonts w:ascii="Times New Roman" w:hAnsi="Times New Roman" w:cs="Times New Roman"/>
          <w:sz w:val="28"/>
          <w:szCs w:val="28"/>
        </w:rPr>
        <w:t xml:space="preserve"> </w:t>
      </w:r>
      <w:r w:rsidR="00ED0A77">
        <w:rPr>
          <w:rFonts w:ascii="Times New Roman" w:hAnsi="Times New Roman" w:cs="Times New Roman"/>
          <w:sz w:val="28"/>
          <w:szCs w:val="28"/>
        </w:rPr>
        <w:t>25-</w:t>
      </w:r>
      <w:r>
        <w:rPr>
          <w:rFonts w:ascii="Times New Roman" w:hAnsi="Times New Roman" w:cs="Times New Roman"/>
          <w:sz w:val="28"/>
          <w:szCs w:val="28"/>
        </w:rPr>
        <w:t>26</w:t>
      </w:r>
    </w:p>
    <w:p w:rsidR="00037ADE" w:rsidRDefault="00037ADE" w:rsidP="00037ADE">
      <w:pPr>
        <w:jc w:val="center"/>
        <w:rPr>
          <w:rFonts w:ascii="Times New Roman" w:hAnsi="Times New Roman" w:cs="Times New Roman"/>
          <w:sz w:val="28"/>
          <w:szCs w:val="28"/>
        </w:rPr>
      </w:pPr>
    </w:p>
    <w:p w:rsidR="00037ADE" w:rsidRPr="002F37A6" w:rsidRDefault="00037ADE" w:rsidP="00037ADE">
      <w:pPr>
        <w:rPr>
          <w:rFonts w:ascii="Times New Roman" w:hAnsi="Times New Roman" w:cs="Times New Roman"/>
          <w:sz w:val="28"/>
          <w:szCs w:val="28"/>
        </w:rPr>
      </w:pPr>
    </w:p>
    <w:p w:rsidR="00DB32E6" w:rsidRDefault="00DB32E6" w:rsidP="00037ADE">
      <w:pPr>
        <w:rPr>
          <w:rFonts w:ascii="Times New Roman" w:hAnsi="Times New Roman" w:cs="Times New Roman"/>
          <w:sz w:val="28"/>
          <w:szCs w:val="28"/>
        </w:rPr>
      </w:pPr>
    </w:p>
    <w:p w:rsidR="00DB32E6" w:rsidRPr="002F37A6" w:rsidRDefault="00DB32E6" w:rsidP="00037ADE">
      <w:pPr>
        <w:rPr>
          <w:rFonts w:ascii="Times New Roman" w:hAnsi="Times New Roman" w:cs="Times New Roman"/>
          <w:sz w:val="28"/>
          <w:szCs w:val="28"/>
        </w:rPr>
      </w:pPr>
    </w:p>
    <w:p w:rsidR="00037ADE" w:rsidRDefault="00037ADE" w:rsidP="00037ADE">
      <w:pPr>
        <w:tabs>
          <w:tab w:val="left" w:pos="3345"/>
        </w:tabs>
        <w:spacing w:after="0"/>
        <w:rPr>
          <w:rFonts w:ascii="Times New Roman" w:hAnsi="Times New Roman" w:cs="Times New Roman"/>
          <w:sz w:val="28"/>
          <w:szCs w:val="28"/>
        </w:rPr>
      </w:pPr>
    </w:p>
    <w:p w:rsidR="00961851" w:rsidRPr="00EC25B5" w:rsidRDefault="00266E98" w:rsidP="002C2B3D">
      <w:pPr>
        <w:tabs>
          <w:tab w:val="left" w:pos="3345"/>
        </w:tabs>
        <w:spacing w:after="0"/>
        <w:jc w:val="center"/>
        <w:rPr>
          <w:rFonts w:ascii="Times New Roman" w:hAnsi="Times New Roman" w:cs="Times New Roman"/>
          <w:b/>
        </w:rPr>
      </w:pPr>
      <w:r>
        <w:rPr>
          <w:rFonts w:ascii="Times New Roman" w:hAnsi="Times New Roman" w:cs="Times New Roman"/>
          <w:b/>
        </w:rPr>
        <w:t>ПОЯСНИТЕЛЬНАЯ        ЗАПИСК</w:t>
      </w:r>
      <w:r w:rsidRPr="00266E98">
        <w:rPr>
          <w:rFonts w:ascii="Times New Roman" w:hAnsi="Times New Roman" w:cs="Times New Roman"/>
          <w:b/>
          <w:sz w:val="32"/>
          <w:szCs w:val="32"/>
        </w:rPr>
        <w:t>а</w:t>
      </w:r>
    </w:p>
    <w:p w:rsidR="00037ADE" w:rsidRPr="002708DD" w:rsidRDefault="00037ADE"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Данная рабочая программа по внеурочной деятельности является авторской, имеет предметную направленность и разработана на основе</w:t>
      </w:r>
    </w:p>
    <w:p w:rsidR="002708DD" w:rsidRPr="002708DD" w:rsidRDefault="002708DD" w:rsidP="002708DD">
      <w:pPr>
        <w:pStyle w:val="a4"/>
        <w:rPr>
          <w:color w:val="000000"/>
        </w:rPr>
      </w:pPr>
      <w:r w:rsidRPr="002708DD">
        <w:t xml:space="preserve"> </w:t>
      </w:r>
      <w:r w:rsidRPr="002708DD">
        <w:rPr>
          <w:color w:val="000000"/>
        </w:rPr>
        <w:t>- Федерального закона РФ от 29.12.2012 № 273-ФЗ "Об образовании в Российской Федерации";</w:t>
      </w:r>
    </w:p>
    <w:p w:rsidR="002708DD" w:rsidRPr="002708DD" w:rsidRDefault="002708DD" w:rsidP="002708DD">
      <w:pPr>
        <w:spacing w:line="240" w:lineRule="auto"/>
        <w:rPr>
          <w:rFonts w:ascii="Times New Roman" w:hAnsi="Times New Roman" w:cs="Times New Roman"/>
          <w:sz w:val="24"/>
          <w:szCs w:val="24"/>
        </w:rPr>
      </w:pPr>
      <w:r w:rsidRPr="002708DD">
        <w:rPr>
          <w:rFonts w:ascii="Times New Roman" w:hAnsi="Times New Roman" w:cs="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2708DD" w:rsidRPr="002708DD" w:rsidRDefault="002708DD" w:rsidP="002708DD">
      <w:pPr>
        <w:spacing w:line="240" w:lineRule="auto"/>
        <w:rPr>
          <w:rFonts w:ascii="Times New Roman" w:hAnsi="Times New Roman" w:cs="Times New Roman"/>
          <w:sz w:val="24"/>
          <w:szCs w:val="24"/>
        </w:rPr>
      </w:pPr>
      <w:r w:rsidRPr="002708DD">
        <w:rPr>
          <w:rFonts w:ascii="Times New Roman" w:hAnsi="Times New Roman" w:cs="Times New Roman"/>
          <w:sz w:val="24"/>
          <w:szCs w:val="24"/>
        </w:rPr>
        <w:lastRenderedPageBreak/>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2708DD">
        <w:rPr>
          <w:rFonts w:ascii="Times New Roman" w:hAnsi="Times New Roman" w:cs="Times New Roman"/>
          <w:sz w:val="24"/>
          <w:szCs w:val="24"/>
        </w:rPr>
        <w:t>Минобрнауки</w:t>
      </w:r>
      <w:proofErr w:type="spellEnd"/>
      <w:r w:rsidRPr="002708DD">
        <w:rPr>
          <w:rFonts w:ascii="Times New Roman" w:hAnsi="Times New Roman" w:cs="Times New Roman"/>
          <w:sz w:val="24"/>
          <w:szCs w:val="24"/>
        </w:rPr>
        <w:t xml:space="preserve"> России от 31 декабря 2015 г. № 1577);</w:t>
      </w:r>
    </w:p>
    <w:p w:rsidR="002708DD" w:rsidRPr="002708DD" w:rsidRDefault="002708DD" w:rsidP="002708DD">
      <w:pPr>
        <w:spacing w:line="240" w:lineRule="auto"/>
        <w:rPr>
          <w:rFonts w:ascii="Times New Roman" w:hAnsi="Times New Roman" w:cs="Times New Roman"/>
          <w:color w:val="000000"/>
          <w:sz w:val="24"/>
          <w:szCs w:val="24"/>
        </w:rPr>
      </w:pPr>
      <w:r w:rsidRPr="002708DD">
        <w:rPr>
          <w:rFonts w:ascii="Times New Roman" w:hAnsi="Times New Roman" w:cs="Times New Roman"/>
          <w:color w:val="000000"/>
          <w:sz w:val="24"/>
          <w:szCs w:val="24"/>
        </w:rPr>
        <w:t>- ФГОС основного общего образования, утвержденным Приказом Министерства образования и науки РФ от 17.12.2010 г. № 1897;</w:t>
      </w:r>
    </w:p>
    <w:p w:rsidR="002708DD" w:rsidRPr="002708DD" w:rsidRDefault="002708DD" w:rsidP="002708DD">
      <w:pPr>
        <w:spacing w:line="240" w:lineRule="auto"/>
        <w:rPr>
          <w:rFonts w:ascii="Times New Roman" w:hAnsi="Times New Roman" w:cs="Times New Roman"/>
          <w:sz w:val="24"/>
          <w:szCs w:val="24"/>
        </w:rPr>
      </w:pPr>
      <w:r w:rsidRPr="002708DD">
        <w:rPr>
          <w:rFonts w:ascii="Times New Roman" w:hAnsi="Times New Roman" w:cs="Times New Roman"/>
          <w:color w:val="000000"/>
          <w:sz w:val="24"/>
          <w:szCs w:val="24"/>
        </w:rPr>
        <w:t>- СанПиНа 2.4.2.2821-10 «Санитарно-эпидемиологические требования к условиям и организации обучения в общеобразовательных учреждениях», утвержденного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29.12.2010 №189;</w:t>
      </w:r>
    </w:p>
    <w:p w:rsidR="002708DD" w:rsidRPr="002708DD" w:rsidRDefault="002708DD" w:rsidP="002708DD">
      <w:pPr>
        <w:pStyle w:val="a4"/>
        <w:rPr>
          <w:color w:val="000000"/>
        </w:rPr>
      </w:pPr>
      <w:r w:rsidRPr="002708DD">
        <w:rPr>
          <w:color w:val="000000"/>
        </w:rPr>
        <w:t xml:space="preserve">- Устава </w:t>
      </w:r>
      <w:del w:id="164" w:author="Гульмира" w:date="2023-03-08T13:20:00Z">
        <w:r w:rsidRPr="002708DD" w:rsidDel="00EC2B82">
          <w:rPr>
            <w:color w:val="000000"/>
          </w:rPr>
          <w:delText xml:space="preserve">МБОУ </w:delText>
        </w:r>
      </w:del>
      <w:ins w:id="165" w:author="Гульмира" w:date="2023-03-08T13:20:00Z">
        <w:r w:rsidR="00EC2B82" w:rsidRPr="002708DD">
          <w:rPr>
            <w:color w:val="000000"/>
          </w:rPr>
          <w:t>М</w:t>
        </w:r>
        <w:r w:rsidR="00EC2B82">
          <w:rPr>
            <w:color w:val="000000"/>
          </w:rPr>
          <w:t>А</w:t>
        </w:r>
        <w:r w:rsidR="00EC2B82" w:rsidRPr="002708DD">
          <w:rPr>
            <w:color w:val="000000"/>
          </w:rPr>
          <w:t xml:space="preserve">ОУ </w:t>
        </w:r>
      </w:ins>
      <w:r w:rsidRPr="002708DD">
        <w:rPr>
          <w:color w:val="000000"/>
        </w:rPr>
        <w:t>«Школа № 5» утвержденного постановлением главы города № 221 от 15.05.</w:t>
      </w:r>
      <w:del w:id="166" w:author="Гульмира" w:date="2023-03-08T13:20:00Z">
        <w:r w:rsidRPr="002708DD" w:rsidDel="00EC2B82">
          <w:rPr>
            <w:color w:val="000000"/>
          </w:rPr>
          <w:delText xml:space="preserve">2014 </w:delText>
        </w:r>
      </w:del>
      <w:ins w:id="167" w:author="Гульмира" w:date="2023-03-08T13:20:00Z">
        <w:r w:rsidR="00EC2B82" w:rsidRPr="002708DD">
          <w:rPr>
            <w:color w:val="000000"/>
          </w:rPr>
          <w:t>20</w:t>
        </w:r>
        <w:r w:rsidR="00EC2B82">
          <w:rPr>
            <w:color w:val="000000"/>
          </w:rPr>
          <w:t>22</w:t>
        </w:r>
        <w:r w:rsidR="00EC2B82" w:rsidRPr="002708DD">
          <w:rPr>
            <w:color w:val="000000"/>
          </w:rPr>
          <w:t xml:space="preserve"> </w:t>
        </w:r>
      </w:ins>
      <w:r w:rsidRPr="002708DD">
        <w:rPr>
          <w:color w:val="000000"/>
        </w:rPr>
        <w:t>г</w:t>
      </w:r>
    </w:p>
    <w:p w:rsidR="002708DD" w:rsidRPr="002708DD" w:rsidRDefault="002708DD" w:rsidP="002708DD">
      <w:pPr>
        <w:pStyle w:val="a4"/>
        <w:rPr>
          <w:color w:val="000000"/>
        </w:rPr>
      </w:pPr>
      <w:r w:rsidRPr="002708DD">
        <w:rPr>
          <w:color w:val="000000"/>
        </w:rPr>
        <w:t xml:space="preserve">- Образовательной программы основного общего образования </w:t>
      </w:r>
      <w:del w:id="168" w:author="Гульмира" w:date="2023-03-08T13:22:00Z">
        <w:r w:rsidRPr="002708DD" w:rsidDel="00EC2B82">
          <w:rPr>
            <w:color w:val="000000"/>
          </w:rPr>
          <w:delText xml:space="preserve">МБОУ </w:delText>
        </w:r>
      </w:del>
      <w:ins w:id="169" w:author="Гульмира" w:date="2023-03-08T13:22:00Z">
        <w:r w:rsidR="00EC2B82" w:rsidRPr="002708DD">
          <w:rPr>
            <w:color w:val="000000"/>
          </w:rPr>
          <w:t>М</w:t>
        </w:r>
        <w:r w:rsidR="00EC2B82">
          <w:rPr>
            <w:color w:val="000000"/>
          </w:rPr>
          <w:t>А</w:t>
        </w:r>
        <w:bookmarkStart w:id="170" w:name="_GoBack"/>
        <w:bookmarkEnd w:id="170"/>
        <w:r w:rsidR="00EC2B82" w:rsidRPr="002708DD">
          <w:rPr>
            <w:color w:val="000000"/>
          </w:rPr>
          <w:t xml:space="preserve">ОУ </w:t>
        </w:r>
      </w:ins>
      <w:r w:rsidRPr="002708DD">
        <w:rPr>
          <w:color w:val="000000"/>
        </w:rPr>
        <w:t>«Школа № 5» «Отличная школа», утвержденной приказом директора школы №451 от 30.08.</w:t>
      </w:r>
      <w:del w:id="171" w:author="Гульмира" w:date="2023-03-08T13:20:00Z">
        <w:r w:rsidRPr="002708DD" w:rsidDel="00EC2B82">
          <w:rPr>
            <w:color w:val="000000"/>
          </w:rPr>
          <w:delText xml:space="preserve">2018 </w:delText>
        </w:r>
      </w:del>
      <w:ins w:id="172" w:author="Гульмира" w:date="2023-03-08T13:20:00Z">
        <w:r w:rsidR="00EC2B82" w:rsidRPr="002708DD">
          <w:rPr>
            <w:color w:val="000000"/>
          </w:rPr>
          <w:t>20</w:t>
        </w:r>
        <w:r w:rsidR="00EC2B82">
          <w:rPr>
            <w:color w:val="000000"/>
          </w:rPr>
          <w:t>22</w:t>
        </w:r>
        <w:r w:rsidR="00EC2B82" w:rsidRPr="002708DD">
          <w:rPr>
            <w:color w:val="000000"/>
          </w:rPr>
          <w:t xml:space="preserve"> </w:t>
        </w:r>
      </w:ins>
      <w:r w:rsidRPr="002708DD">
        <w:rPr>
          <w:color w:val="000000"/>
        </w:rPr>
        <w:t>г.</w:t>
      </w:r>
    </w:p>
    <w:p w:rsidR="002708DD" w:rsidRPr="002708DD" w:rsidRDefault="002708DD" w:rsidP="002708DD">
      <w:pPr>
        <w:pStyle w:val="a4"/>
        <w:rPr>
          <w:color w:val="000000"/>
        </w:rPr>
      </w:pPr>
      <w:r w:rsidRPr="002708DD">
        <w:rPr>
          <w:color w:val="000000"/>
        </w:rPr>
        <w:t xml:space="preserve">- Положения </w:t>
      </w:r>
      <w:del w:id="173" w:author="Гульмира" w:date="2023-03-08T13:20:00Z">
        <w:r w:rsidRPr="002708DD" w:rsidDel="00EC2B82">
          <w:rPr>
            <w:color w:val="000000"/>
          </w:rPr>
          <w:delText xml:space="preserve">МБОУ </w:delText>
        </w:r>
      </w:del>
      <w:ins w:id="174" w:author="Гульмира" w:date="2023-03-08T13:20:00Z">
        <w:r w:rsidR="00EC2B82" w:rsidRPr="002708DD">
          <w:rPr>
            <w:color w:val="000000"/>
          </w:rPr>
          <w:t>М</w:t>
        </w:r>
        <w:r w:rsidR="00EC2B82">
          <w:rPr>
            <w:color w:val="000000"/>
          </w:rPr>
          <w:t>А</w:t>
        </w:r>
        <w:r w:rsidR="00EC2B82" w:rsidRPr="002708DD">
          <w:rPr>
            <w:color w:val="000000"/>
          </w:rPr>
          <w:t xml:space="preserve">ОУ </w:t>
        </w:r>
      </w:ins>
      <w:r w:rsidRPr="002708DD">
        <w:rPr>
          <w:color w:val="000000"/>
        </w:rPr>
        <w:t>«Школа № 5» «О рабочей программе по учебному предмету в рамках реализации ФГОС второго поколения», утвержденного приказом № 452 от 31.08.</w:t>
      </w:r>
      <w:del w:id="175" w:author="Гульмира" w:date="2023-03-08T13:20:00Z">
        <w:r w:rsidRPr="002708DD" w:rsidDel="00EC2B82">
          <w:rPr>
            <w:color w:val="000000"/>
          </w:rPr>
          <w:delText xml:space="preserve">2018 </w:delText>
        </w:r>
      </w:del>
      <w:ins w:id="176" w:author="Гульмира" w:date="2023-03-08T13:20:00Z">
        <w:r w:rsidR="00EC2B82" w:rsidRPr="002708DD">
          <w:rPr>
            <w:color w:val="000000"/>
          </w:rPr>
          <w:t>20</w:t>
        </w:r>
        <w:r w:rsidR="00EC2B82">
          <w:rPr>
            <w:color w:val="000000"/>
          </w:rPr>
          <w:t>22</w:t>
        </w:r>
        <w:r w:rsidR="00EC2B82" w:rsidRPr="002708DD">
          <w:rPr>
            <w:color w:val="000000"/>
          </w:rPr>
          <w:t xml:space="preserve"> </w:t>
        </w:r>
      </w:ins>
      <w:r w:rsidRPr="002708DD">
        <w:rPr>
          <w:color w:val="000000"/>
        </w:rPr>
        <w:t>г.</w:t>
      </w:r>
    </w:p>
    <w:p w:rsidR="00037ADE" w:rsidRPr="002708DD" w:rsidRDefault="00037ADE" w:rsidP="002708DD">
      <w:pPr>
        <w:pStyle w:val="a4"/>
        <w:rPr>
          <w:color w:val="000000"/>
        </w:rPr>
      </w:pPr>
      <w:r w:rsidRPr="002708DD">
        <w:t>В ней соблюдается преемственность с федеральным государственным образ</w:t>
      </w:r>
      <w:r w:rsidR="00961851" w:rsidRPr="002708DD">
        <w:t xml:space="preserve">овательным стандартом начального и </w:t>
      </w:r>
      <w:r w:rsidRPr="002708DD">
        <w:t xml:space="preserve"> общего образования; учитываются возрастные и психологические особенности школьников, обучающихся на ступени основного общего образования, учитываются межпредметные связи, формируются и совершенствуются навыки исследовательской и проектной деятельности на каждом возрастном этапе.</w:t>
      </w:r>
    </w:p>
    <w:p w:rsidR="00037ADE" w:rsidRPr="002708DD" w:rsidRDefault="00037ADE"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b/>
          <w:sz w:val="24"/>
          <w:szCs w:val="24"/>
        </w:rPr>
        <w:t>Необходимость</w:t>
      </w:r>
      <w:r w:rsidRPr="002708DD">
        <w:rPr>
          <w:rFonts w:ascii="Times New Roman" w:hAnsi="Times New Roman" w:cs="Times New Roman"/>
          <w:sz w:val="24"/>
          <w:szCs w:val="24"/>
        </w:rPr>
        <w:t xml:space="preserve"> составления рабочей программы обусловлена внедрением в учебный процесс Федерального государственного образовательного стандарта основного общего образования.</w:t>
      </w:r>
    </w:p>
    <w:p w:rsidR="00037ADE" w:rsidRPr="002708DD" w:rsidRDefault="00037ADE"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 xml:space="preserve">Язык – это средство общения людей, орудие формирования и выражения мыслей и чувств, средство усвоения новой информации, новых знаний. Но для того чтобы эффективно воздействовать на разум и чувства, носитель данного языка должен хорошо владеть им, то есть обладать речевой культурой. Владение словом – инструментом общения, мышления – это первооснова интеллекта современного школьника. Мышление не может развиваться без языкового материала, и умение работать со словарём, справочной литературой, энциклопедиями – одна из первых и важных   ступеней в овладении речью.   В основных направлениях реформы образовательной и профессиональной школы </w:t>
      </w:r>
      <w:proofErr w:type="gramStart"/>
      <w:r w:rsidRPr="002708DD">
        <w:rPr>
          <w:rFonts w:ascii="Times New Roman" w:hAnsi="Times New Roman" w:cs="Times New Roman"/>
          <w:sz w:val="24"/>
          <w:szCs w:val="24"/>
        </w:rPr>
        <w:t>сказано:«</w:t>
      </w:r>
      <w:proofErr w:type="gramEnd"/>
      <w:r w:rsidRPr="002708DD">
        <w:rPr>
          <w:rFonts w:ascii="Times New Roman" w:hAnsi="Times New Roman" w:cs="Times New Roman"/>
          <w:i/>
          <w:sz w:val="24"/>
          <w:szCs w:val="24"/>
        </w:rPr>
        <w:t>Свободное владение русским языком должно стать нормой для молодежи, оканчивающей средние учебные заведения».</w:t>
      </w:r>
      <w:r w:rsidRPr="002708DD">
        <w:rPr>
          <w:rFonts w:ascii="Times New Roman" w:hAnsi="Times New Roman" w:cs="Times New Roman"/>
          <w:sz w:val="24"/>
          <w:szCs w:val="24"/>
        </w:rPr>
        <w:t xml:space="preserve"> Такой уровень владения русским языком</w:t>
      </w:r>
      <w:r w:rsidR="00961851" w:rsidRPr="002708DD">
        <w:rPr>
          <w:rFonts w:ascii="Times New Roman" w:hAnsi="Times New Roman" w:cs="Times New Roman"/>
          <w:sz w:val="24"/>
          <w:szCs w:val="24"/>
        </w:rPr>
        <w:t xml:space="preserve"> может быть достигнут лишь при комплексном использовании</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 xml:space="preserve"> организационных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по самообразованию. Развитие пытливости, любознательности каждого ученика, воспитания любви к родному языку, интереса к познавательной деятельности является важной и необходимой задачей, стоящей перед учителем. Решение этой задачи осуществляется не только на уроке, но и во вне</w:t>
      </w:r>
      <w:r w:rsidR="00E267FE" w:rsidRPr="002708DD">
        <w:rPr>
          <w:rFonts w:ascii="Times New Roman" w:hAnsi="Times New Roman" w:cs="Times New Roman"/>
          <w:sz w:val="24"/>
          <w:szCs w:val="24"/>
        </w:rPr>
        <w:t>урочной</w:t>
      </w:r>
      <w:r w:rsidRPr="002708DD">
        <w:rPr>
          <w:rFonts w:ascii="Times New Roman" w:hAnsi="Times New Roman" w:cs="Times New Roman"/>
          <w:sz w:val="24"/>
          <w:szCs w:val="24"/>
        </w:rPr>
        <w:t xml:space="preserve"> работе. </w:t>
      </w:r>
      <w:r w:rsidRPr="002708DD">
        <w:rPr>
          <w:rFonts w:ascii="Times New Roman" w:hAnsi="Times New Roman" w:cs="Times New Roman"/>
          <w:b/>
          <w:i/>
          <w:sz w:val="24"/>
          <w:szCs w:val="24"/>
        </w:rPr>
        <w:t>Вне</w:t>
      </w:r>
      <w:r w:rsidR="00E267FE" w:rsidRPr="002708DD">
        <w:rPr>
          <w:rFonts w:ascii="Times New Roman" w:hAnsi="Times New Roman" w:cs="Times New Roman"/>
          <w:b/>
          <w:i/>
          <w:sz w:val="24"/>
          <w:szCs w:val="24"/>
        </w:rPr>
        <w:t>урочная</w:t>
      </w:r>
      <w:r w:rsidRPr="002708DD">
        <w:rPr>
          <w:rFonts w:ascii="Times New Roman" w:hAnsi="Times New Roman" w:cs="Times New Roman"/>
          <w:b/>
          <w:i/>
          <w:sz w:val="24"/>
          <w:szCs w:val="24"/>
        </w:rPr>
        <w:t xml:space="preserve"> работа по русскому языку является важнейшей составной частью работы по привитию интереса к предмету</w:t>
      </w:r>
      <w:r w:rsidRPr="002708DD">
        <w:rPr>
          <w:rFonts w:ascii="Times New Roman" w:hAnsi="Times New Roman" w:cs="Times New Roman"/>
          <w:sz w:val="24"/>
          <w:szCs w:val="24"/>
        </w:rPr>
        <w:t>, ведь  с 5-го класса интерес к изучению родного языка</w:t>
      </w:r>
      <w:r w:rsidR="00E267FE" w:rsidRPr="002708DD">
        <w:rPr>
          <w:rFonts w:ascii="Times New Roman" w:hAnsi="Times New Roman" w:cs="Times New Roman"/>
          <w:sz w:val="24"/>
          <w:szCs w:val="24"/>
        </w:rPr>
        <w:t xml:space="preserve"> начинает  пропадать</w:t>
      </w:r>
      <w:r w:rsidRPr="002708DD">
        <w:rPr>
          <w:rFonts w:ascii="Times New Roman" w:hAnsi="Times New Roman" w:cs="Times New Roman"/>
          <w:sz w:val="24"/>
          <w:szCs w:val="24"/>
        </w:rPr>
        <w:t xml:space="preserve"> у большинства детей. Объясняется этот факт многими причинами, в том числе и сложностью материала, подлежащего изучению. Именно </w:t>
      </w:r>
      <w:r w:rsidRPr="002708DD">
        <w:rPr>
          <w:rFonts w:ascii="Times New Roman" w:hAnsi="Times New Roman" w:cs="Times New Roman"/>
          <w:b/>
          <w:sz w:val="24"/>
          <w:szCs w:val="24"/>
        </w:rPr>
        <w:t xml:space="preserve">поэтому   главной задачей </w:t>
      </w:r>
      <w:r w:rsidRPr="002708DD">
        <w:rPr>
          <w:rFonts w:ascii="Times New Roman" w:hAnsi="Times New Roman" w:cs="Times New Roman"/>
          <w:b/>
          <w:sz w:val="24"/>
          <w:szCs w:val="24"/>
        </w:rPr>
        <w:lastRenderedPageBreak/>
        <w:t>вне</w:t>
      </w:r>
      <w:r w:rsidR="00E267FE" w:rsidRPr="002708DD">
        <w:rPr>
          <w:rFonts w:ascii="Times New Roman" w:hAnsi="Times New Roman" w:cs="Times New Roman"/>
          <w:b/>
          <w:sz w:val="24"/>
          <w:szCs w:val="24"/>
        </w:rPr>
        <w:t>уроч</w:t>
      </w:r>
      <w:r w:rsidRPr="002708DD">
        <w:rPr>
          <w:rFonts w:ascii="Times New Roman" w:hAnsi="Times New Roman" w:cs="Times New Roman"/>
          <w:b/>
          <w:sz w:val="24"/>
          <w:szCs w:val="24"/>
        </w:rPr>
        <w:t>ной работы является привитие школьникам интереса к р</w:t>
      </w:r>
      <w:r w:rsidR="00E267FE" w:rsidRPr="002708DD">
        <w:rPr>
          <w:rFonts w:ascii="Times New Roman" w:hAnsi="Times New Roman" w:cs="Times New Roman"/>
          <w:b/>
          <w:sz w:val="24"/>
          <w:szCs w:val="24"/>
        </w:rPr>
        <w:t>усск</w:t>
      </w:r>
      <w:r w:rsidRPr="002708DD">
        <w:rPr>
          <w:rFonts w:ascii="Times New Roman" w:hAnsi="Times New Roman" w:cs="Times New Roman"/>
          <w:b/>
          <w:sz w:val="24"/>
          <w:szCs w:val="24"/>
        </w:rPr>
        <w:t xml:space="preserve">ому языку и воспитание потребности изучать его. </w:t>
      </w:r>
      <w:r w:rsidRPr="002708DD">
        <w:rPr>
          <w:rFonts w:ascii="Times New Roman" w:hAnsi="Times New Roman" w:cs="Times New Roman"/>
          <w:sz w:val="24"/>
          <w:szCs w:val="24"/>
        </w:rPr>
        <w:t>Познавательный интерес является основным внутренним мотивом обучения и выражается в характере познавательной деятельности, с которой справляется и к которой стремится ученик: репродуктивно-фактологический, описательно-поисковый или творческий. Проходя по ступеням от одного вида деятельности к другому, ученик развивает</w:t>
      </w:r>
      <w:r w:rsidR="00E267FE" w:rsidRPr="002708DD">
        <w:rPr>
          <w:rFonts w:ascii="Times New Roman" w:hAnsi="Times New Roman" w:cs="Times New Roman"/>
          <w:sz w:val="24"/>
          <w:szCs w:val="24"/>
        </w:rPr>
        <w:t xml:space="preserve"> свой</w:t>
      </w:r>
      <w:r w:rsidRPr="002708DD">
        <w:rPr>
          <w:rFonts w:ascii="Times New Roman" w:hAnsi="Times New Roman" w:cs="Times New Roman"/>
          <w:sz w:val="24"/>
          <w:szCs w:val="24"/>
        </w:rPr>
        <w:t xml:space="preserve"> познавательный интерес. </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 xml:space="preserve"> Хорошо организованная и систематическая работа</w:t>
      </w:r>
      <w:r w:rsidR="00E267FE" w:rsidRPr="002708DD">
        <w:rPr>
          <w:rFonts w:ascii="Times New Roman" w:hAnsi="Times New Roman" w:cs="Times New Roman"/>
          <w:sz w:val="24"/>
          <w:szCs w:val="24"/>
        </w:rPr>
        <w:t xml:space="preserve"> вне урока</w:t>
      </w:r>
      <w:r w:rsidRPr="002708DD">
        <w:rPr>
          <w:rFonts w:ascii="Times New Roman" w:hAnsi="Times New Roman" w:cs="Times New Roman"/>
          <w:sz w:val="24"/>
          <w:szCs w:val="24"/>
        </w:rPr>
        <w:t xml:space="preserve"> дает возможность, с одной стороны, закреплять знания и навыки, полученные учащимися на уроках, с другой - глубже раскрывать богатства русского языка, знакомить учащихся с такими фактами, которые не изучаются на уроках. Урок не может вместить все то, что интересует детей и все то, что необходимо для практического овладения русским языком. Благоприятные условия для удовлетворения индивидуальных интересов учащихся и для привития речевых умений создает именно </w:t>
      </w:r>
      <w:r w:rsidR="00E267FE" w:rsidRPr="002708DD">
        <w:rPr>
          <w:rFonts w:ascii="Times New Roman" w:hAnsi="Times New Roman" w:cs="Times New Roman"/>
          <w:sz w:val="24"/>
          <w:szCs w:val="24"/>
        </w:rPr>
        <w:t xml:space="preserve">данная </w:t>
      </w:r>
      <w:r w:rsidRPr="002708DD">
        <w:rPr>
          <w:rFonts w:ascii="Times New Roman" w:hAnsi="Times New Roman" w:cs="Times New Roman"/>
          <w:sz w:val="24"/>
          <w:szCs w:val="24"/>
        </w:rPr>
        <w:t>работа. На всех занятиях учащиеся выходят за рамки учебников, приоб</w:t>
      </w:r>
      <w:r w:rsidR="00E267FE" w:rsidRPr="002708DD">
        <w:rPr>
          <w:rFonts w:ascii="Times New Roman" w:hAnsi="Times New Roman" w:cs="Times New Roman"/>
          <w:sz w:val="24"/>
          <w:szCs w:val="24"/>
        </w:rPr>
        <w:t xml:space="preserve">ретают многие жизненные </w:t>
      </w:r>
      <w:proofErr w:type="gramStart"/>
      <w:r w:rsidR="00E267FE" w:rsidRPr="002708DD">
        <w:rPr>
          <w:rFonts w:ascii="Times New Roman" w:hAnsi="Times New Roman" w:cs="Times New Roman"/>
          <w:sz w:val="24"/>
          <w:szCs w:val="24"/>
        </w:rPr>
        <w:t>навыки :</w:t>
      </w:r>
      <w:proofErr w:type="gramEnd"/>
      <w:r w:rsidRPr="002708DD">
        <w:rPr>
          <w:rFonts w:ascii="Times New Roman" w:hAnsi="Times New Roman" w:cs="Times New Roman"/>
          <w:sz w:val="24"/>
          <w:szCs w:val="24"/>
        </w:rPr>
        <w:t xml:space="preserve"> учатся   самостоятельно подбирать и анализировать материал, пользоваться справочной литературой. Поэтому тема программы является актуальной. Ещё одной из причин создания данной программы является возможность проводить </w:t>
      </w:r>
      <w:r w:rsidR="00E267FE" w:rsidRPr="002708DD">
        <w:rPr>
          <w:rFonts w:ascii="Times New Roman" w:hAnsi="Times New Roman" w:cs="Times New Roman"/>
          <w:sz w:val="24"/>
          <w:szCs w:val="24"/>
        </w:rPr>
        <w:t xml:space="preserve">эту </w:t>
      </w:r>
      <w:r w:rsidRPr="002708DD">
        <w:rPr>
          <w:rFonts w:ascii="Times New Roman" w:hAnsi="Times New Roman" w:cs="Times New Roman"/>
          <w:sz w:val="24"/>
          <w:szCs w:val="24"/>
        </w:rPr>
        <w:t>работу с</w:t>
      </w:r>
      <w:r w:rsidR="00E267FE" w:rsidRPr="002708DD">
        <w:rPr>
          <w:rFonts w:ascii="Times New Roman" w:hAnsi="Times New Roman" w:cs="Times New Roman"/>
          <w:sz w:val="24"/>
          <w:szCs w:val="24"/>
        </w:rPr>
        <w:t xml:space="preserve"> такими</w:t>
      </w:r>
      <w:r w:rsidRPr="002708DD">
        <w:rPr>
          <w:rFonts w:ascii="Times New Roman" w:hAnsi="Times New Roman" w:cs="Times New Roman"/>
          <w:sz w:val="24"/>
          <w:szCs w:val="24"/>
        </w:rPr>
        <w:t xml:space="preserve"> детьми,</w:t>
      </w:r>
      <w:r w:rsidR="00E267FE" w:rsidRPr="002708DD">
        <w:rPr>
          <w:rFonts w:ascii="Times New Roman" w:hAnsi="Times New Roman" w:cs="Times New Roman"/>
          <w:sz w:val="24"/>
          <w:szCs w:val="24"/>
        </w:rPr>
        <w:t xml:space="preserve"> которых можно</w:t>
      </w:r>
      <w:r w:rsidRPr="002708DD">
        <w:rPr>
          <w:rFonts w:ascii="Times New Roman" w:hAnsi="Times New Roman" w:cs="Times New Roman"/>
          <w:sz w:val="24"/>
          <w:szCs w:val="24"/>
        </w:rPr>
        <w:t xml:space="preserve"> </w:t>
      </w:r>
      <w:r w:rsidR="00E267FE" w:rsidRPr="002708DD">
        <w:rPr>
          <w:rFonts w:ascii="Times New Roman" w:hAnsi="Times New Roman" w:cs="Times New Roman"/>
          <w:sz w:val="24"/>
          <w:szCs w:val="24"/>
        </w:rPr>
        <w:t xml:space="preserve">мотивировать </w:t>
      </w:r>
      <w:r w:rsidRPr="002708DD">
        <w:rPr>
          <w:rFonts w:ascii="Times New Roman" w:hAnsi="Times New Roman" w:cs="Times New Roman"/>
          <w:sz w:val="24"/>
          <w:szCs w:val="24"/>
        </w:rPr>
        <w:t xml:space="preserve"> на изучение русского языка, с высоким уровнем интеллекта с целью стимулирования развития таких школьников, реализации их интеллектуальных и творческих способностей.</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Данная программа рассчитана на детей 11-16 лет. Срок ее реализации</w:t>
      </w:r>
      <w:r w:rsidR="00846F78" w:rsidRPr="002708DD">
        <w:rPr>
          <w:rFonts w:ascii="Times New Roman" w:hAnsi="Times New Roman" w:cs="Times New Roman"/>
          <w:sz w:val="24"/>
          <w:szCs w:val="24"/>
        </w:rPr>
        <w:t xml:space="preserve"> -  5 лет. Курс рассчитан на 174 часов (35/34 ч </w:t>
      </w:r>
      <w:r w:rsidRPr="002708DD">
        <w:rPr>
          <w:rFonts w:ascii="Times New Roman" w:hAnsi="Times New Roman" w:cs="Times New Roman"/>
          <w:sz w:val="24"/>
          <w:szCs w:val="24"/>
        </w:rPr>
        <w:t>в год). Занятия должны проводится 1 раз в неделю.</w:t>
      </w:r>
    </w:p>
    <w:p w:rsidR="00037ADE" w:rsidRPr="002708DD" w:rsidRDefault="00037ADE" w:rsidP="002708DD">
      <w:pPr>
        <w:spacing w:after="0" w:line="240" w:lineRule="auto"/>
        <w:ind w:firstLine="709"/>
        <w:rPr>
          <w:rFonts w:ascii="Times New Roman" w:hAnsi="Times New Roman" w:cs="Times New Roman"/>
          <w:b/>
          <w:bCs/>
          <w:sz w:val="24"/>
          <w:szCs w:val="24"/>
        </w:rPr>
      </w:pPr>
    </w:p>
    <w:p w:rsidR="00037ADE" w:rsidRPr="002708DD" w:rsidRDefault="00037ADE" w:rsidP="002708DD">
      <w:pPr>
        <w:spacing w:after="0" w:line="240" w:lineRule="auto"/>
        <w:ind w:firstLine="709"/>
        <w:jc w:val="center"/>
        <w:rPr>
          <w:rFonts w:ascii="Times New Roman" w:hAnsi="Times New Roman" w:cs="Times New Roman"/>
          <w:b/>
          <w:bCs/>
          <w:sz w:val="24"/>
          <w:szCs w:val="24"/>
        </w:rPr>
      </w:pPr>
    </w:p>
    <w:p w:rsidR="00037ADE" w:rsidRPr="002708DD" w:rsidRDefault="00037ADE" w:rsidP="002708DD">
      <w:pPr>
        <w:spacing w:after="0" w:line="240" w:lineRule="auto"/>
        <w:ind w:firstLine="709"/>
        <w:rPr>
          <w:rFonts w:ascii="Times New Roman" w:hAnsi="Times New Roman" w:cs="Times New Roman"/>
          <w:b/>
          <w:bCs/>
          <w:sz w:val="24"/>
          <w:szCs w:val="24"/>
        </w:rPr>
      </w:pPr>
      <w:r w:rsidRPr="002708DD">
        <w:rPr>
          <w:rFonts w:ascii="Times New Roman" w:hAnsi="Times New Roman" w:cs="Times New Roman"/>
          <w:b/>
          <w:bCs/>
          <w:sz w:val="24"/>
          <w:szCs w:val="24"/>
        </w:rPr>
        <w:t>Цель и задачи программы </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 xml:space="preserve">Данная программа рассчитана на детей 11-16 лет. Срок ее реализации -  5 лет Курс рассчитан на </w:t>
      </w:r>
      <w:r w:rsidR="00846F78" w:rsidRPr="002708DD">
        <w:rPr>
          <w:rFonts w:ascii="Times New Roman" w:hAnsi="Times New Roman" w:cs="Times New Roman"/>
          <w:sz w:val="24"/>
          <w:szCs w:val="24"/>
        </w:rPr>
        <w:t xml:space="preserve">174 часа </w:t>
      </w:r>
      <w:r w:rsidR="001B5C81" w:rsidRPr="002708DD">
        <w:rPr>
          <w:rFonts w:ascii="Times New Roman" w:hAnsi="Times New Roman" w:cs="Times New Roman"/>
          <w:sz w:val="24"/>
          <w:szCs w:val="24"/>
        </w:rPr>
        <w:t xml:space="preserve"> (35 часов</w:t>
      </w:r>
      <w:r w:rsidRPr="002708DD">
        <w:rPr>
          <w:rFonts w:ascii="Times New Roman" w:hAnsi="Times New Roman" w:cs="Times New Roman"/>
          <w:sz w:val="24"/>
          <w:szCs w:val="24"/>
        </w:rPr>
        <w:t xml:space="preserve"> в год). </w:t>
      </w:r>
      <w:r w:rsidR="00016946" w:rsidRPr="002708DD">
        <w:rPr>
          <w:rFonts w:ascii="Times New Roman" w:hAnsi="Times New Roman" w:cs="Times New Roman"/>
          <w:sz w:val="24"/>
          <w:szCs w:val="24"/>
        </w:rPr>
        <w:t xml:space="preserve"> </w:t>
      </w:r>
      <w:r w:rsidR="001065C5" w:rsidRPr="002708DD">
        <w:rPr>
          <w:rFonts w:ascii="Times New Roman" w:hAnsi="Times New Roman" w:cs="Times New Roman"/>
          <w:sz w:val="24"/>
          <w:szCs w:val="24"/>
        </w:rPr>
        <w:t>(д</w:t>
      </w:r>
      <w:r w:rsidR="00016946" w:rsidRPr="002708DD">
        <w:rPr>
          <w:rFonts w:ascii="Times New Roman" w:hAnsi="Times New Roman" w:cs="Times New Roman"/>
          <w:sz w:val="24"/>
          <w:szCs w:val="24"/>
        </w:rPr>
        <w:t>ля 9 класса-</w:t>
      </w:r>
      <w:r w:rsidR="001065C5" w:rsidRPr="002708DD">
        <w:rPr>
          <w:rFonts w:ascii="Times New Roman" w:hAnsi="Times New Roman" w:cs="Times New Roman"/>
          <w:sz w:val="24"/>
          <w:szCs w:val="24"/>
        </w:rPr>
        <w:t xml:space="preserve"> 34ч,) </w:t>
      </w:r>
      <w:r w:rsidRPr="002708DD">
        <w:rPr>
          <w:rFonts w:ascii="Times New Roman" w:hAnsi="Times New Roman" w:cs="Times New Roman"/>
          <w:sz w:val="24"/>
          <w:szCs w:val="24"/>
        </w:rPr>
        <w:t>Занятия проводятся 1 раз в неделю.</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 xml:space="preserve">К специальным особенностям данной программы можно отнести </w:t>
      </w:r>
      <w:r w:rsidRPr="002708DD">
        <w:rPr>
          <w:rFonts w:ascii="Times New Roman" w:hAnsi="Times New Roman" w:cs="Times New Roman"/>
          <w:i/>
          <w:sz w:val="24"/>
          <w:szCs w:val="24"/>
        </w:rPr>
        <w:t>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w:t>
      </w:r>
      <w:r w:rsidRPr="002708DD">
        <w:rPr>
          <w:rFonts w:ascii="Times New Roman" w:hAnsi="Times New Roman" w:cs="Times New Roman"/>
          <w:sz w:val="24"/>
          <w:szCs w:val="24"/>
        </w:rPr>
        <w:t>.</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u w:val="single"/>
        </w:rPr>
        <w:t>Цели</w:t>
      </w:r>
      <w:r w:rsidRPr="002708DD">
        <w:rPr>
          <w:rFonts w:ascii="Times New Roman" w:hAnsi="Times New Roman" w:cs="Times New Roman"/>
          <w:sz w:val="24"/>
          <w:szCs w:val="24"/>
        </w:rPr>
        <w:t xml:space="preserve"> данной программы</w:t>
      </w:r>
    </w:p>
    <w:p w:rsidR="00037ADE" w:rsidRPr="002708DD" w:rsidRDefault="00037ADE" w:rsidP="002708DD">
      <w:pPr>
        <w:pStyle w:val="a3"/>
        <w:numPr>
          <w:ilvl w:val="0"/>
          <w:numId w:val="2"/>
        </w:num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формирование личности, полноценно владеющей устной и письменной речью в соответствии со своими возрастными особенностями;</w:t>
      </w:r>
    </w:p>
    <w:p w:rsidR="00037ADE" w:rsidRPr="002708DD" w:rsidRDefault="00037ADE" w:rsidP="002708DD">
      <w:pPr>
        <w:pStyle w:val="a3"/>
        <w:numPr>
          <w:ilvl w:val="0"/>
          <w:numId w:val="2"/>
        </w:num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расширение кругозора обучающихся, способствование формированию навыков работы со справочной литературой;</w:t>
      </w:r>
    </w:p>
    <w:p w:rsidR="00037ADE" w:rsidRPr="002708DD" w:rsidRDefault="00037ADE" w:rsidP="002708DD">
      <w:pPr>
        <w:pStyle w:val="a3"/>
        <w:numPr>
          <w:ilvl w:val="0"/>
          <w:numId w:val="2"/>
        </w:num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развитие навыков исследовательской работы;</w:t>
      </w:r>
    </w:p>
    <w:p w:rsidR="00037ADE" w:rsidRPr="002708DD" w:rsidRDefault="00037ADE" w:rsidP="002708DD">
      <w:pPr>
        <w:pStyle w:val="a3"/>
        <w:numPr>
          <w:ilvl w:val="0"/>
          <w:numId w:val="2"/>
        </w:num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повышение интереса к филологическому образованию;</w:t>
      </w:r>
    </w:p>
    <w:p w:rsidR="00037ADE" w:rsidRPr="002708DD" w:rsidRDefault="00037ADE" w:rsidP="002708DD">
      <w:pPr>
        <w:pStyle w:val="a3"/>
        <w:numPr>
          <w:ilvl w:val="0"/>
          <w:numId w:val="2"/>
        </w:num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подготовка обучающихся к выполнению социально значимого проекта.</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 xml:space="preserve">Исходя из основной цели, можно выделить частные </w:t>
      </w:r>
      <w:r w:rsidRPr="002708DD">
        <w:rPr>
          <w:rFonts w:ascii="Times New Roman" w:hAnsi="Times New Roman" w:cs="Times New Roman"/>
          <w:b/>
          <w:sz w:val="24"/>
          <w:szCs w:val="24"/>
          <w:u w:val="single"/>
        </w:rPr>
        <w:t>задачи</w:t>
      </w:r>
      <w:r w:rsidRPr="002708DD">
        <w:rPr>
          <w:rFonts w:ascii="Times New Roman" w:hAnsi="Times New Roman" w:cs="Times New Roman"/>
          <w:sz w:val="24"/>
          <w:szCs w:val="24"/>
        </w:rPr>
        <w:t>, которые решаются учителем в процессе деятельности:</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1. Расширить и углубить запас знаний учащихся,  формировать лингвистическую компетенцию;</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2. Совершенствовать коммуникативную культуру учащихся;</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3. Выявить и поддержать лингвистически одаренных детей;</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4. Развивать и совершенствовать мыслительные операции, психологические качества личности (любознательность, инициативность, трудолюбие, воля) и творческий потенциал;</w:t>
      </w:r>
    </w:p>
    <w:p w:rsidR="00037ADE" w:rsidRPr="002708DD" w:rsidRDefault="00037ADE"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5. Воспитать любовь и уважение к родному языку, интерес к чтению литературы;</w:t>
      </w:r>
    </w:p>
    <w:p w:rsidR="00037ADE" w:rsidRPr="002708DD" w:rsidRDefault="00037ADE" w:rsidP="002708DD">
      <w:pPr>
        <w:pStyle w:val="Default"/>
        <w:jc w:val="both"/>
      </w:pPr>
      <w:r w:rsidRPr="002708DD">
        <w:t xml:space="preserve">6. Развивать устойчивый интерес и мотивы к овладению проектными умениями и навыками (способами деятельности) для решения значимых для личности и общества проблем; </w:t>
      </w:r>
    </w:p>
    <w:p w:rsidR="00037ADE" w:rsidRPr="002708DD" w:rsidRDefault="00037ADE" w:rsidP="002708DD">
      <w:pPr>
        <w:pStyle w:val="Default"/>
        <w:tabs>
          <w:tab w:val="left" w:pos="426"/>
          <w:tab w:val="left" w:pos="709"/>
        </w:tabs>
        <w:jc w:val="both"/>
      </w:pPr>
      <w:r w:rsidRPr="002708DD">
        <w:rPr>
          <w:b/>
          <w:bCs/>
        </w:rPr>
        <w:t xml:space="preserve">7. </w:t>
      </w:r>
      <w:r w:rsidRPr="002708DD">
        <w:t xml:space="preserve">Развивать умения осуществлять поиск, анализ и эффективно преобразовывать информацию на бумажных и электронных носителях; </w:t>
      </w:r>
    </w:p>
    <w:p w:rsidR="00037ADE" w:rsidRPr="002708DD" w:rsidRDefault="00037ADE" w:rsidP="002708DD">
      <w:pPr>
        <w:pStyle w:val="Default"/>
        <w:jc w:val="both"/>
      </w:pPr>
      <w:r w:rsidRPr="002708DD">
        <w:rPr>
          <w:bCs/>
        </w:rPr>
        <w:t>8. Р</w:t>
      </w:r>
      <w:r w:rsidRPr="002708DD">
        <w:t>азвивать потребность в самостоятельности, выходящей за рамки учебной деятельности.</w:t>
      </w:r>
    </w:p>
    <w:p w:rsidR="00037ADE" w:rsidRPr="002708DD" w:rsidRDefault="00037ADE" w:rsidP="002708DD">
      <w:pPr>
        <w:pStyle w:val="Default"/>
        <w:ind w:firstLine="708"/>
        <w:jc w:val="both"/>
      </w:pPr>
      <w:r w:rsidRPr="002708DD">
        <w:lastRenderedPageBreak/>
        <w:t xml:space="preserve">Логика построения содержания данной программы обусловлена системой последовательной работы по овладению учащимися основами проектной деятельности: от осмысления сути проекта, от истоков научной мысли и теории, от творческой и уникальной деятельности выдающихся ученых – к изучению составных частей исследовательской и проектной деятельности. Необходимо, чтобы занятия курса побуждали к активной мыслительной деятельности, учили наблюдать, понимать, осмысливать причинно-следственные связи между деятельностью человека и наукой, тем самым вырабатывать собственное отношение к окружающему миру. </w:t>
      </w:r>
    </w:p>
    <w:p w:rsidR="00037ADE" w:rsidRPr="002708DD" w:rsidRDefault="00037ADE" w:rsidP="002708DD">
      <w:pPr>
        <w:pStyle w:val="Default"/>
        <w:jc w:val="center"/>
        <w:rPr>
          <w:b/>
          <w:bCs/>
        </w:rPr>
      </w:pPr>
    </w:p>
    <w:p w:rsidR="00037ADE" w:rsidRPr="002708DD" w:rsidRDefault="00037ADE" w:rsidP="002708DD">
      <w:pPr>
        <w:pStyle w:val="Default"/>
        <w:jc w:val="center"/>
      </w:pPr>
      <w:proofErr w:type="gramStart"/>
      <w:r w:rsidRPr="002708DD">
        <w:rPr>
          <w:b/>
          <w:bCs/>
        </w:rPr>
        <w:t>Планируемые  результаты</w:t>
      </w:r>
      <w:proofErr w:type="gramEnd"/>
      <w:r w:rsidRPr="002708DD">
        <w:rPr>
          <w:b/>
          <w:bCs/>
        </w:rPr>
        <w:t xml:space="preserve"> освоения обучающимися программы внеурочной деятельности</w:t>
      </w:r>
    </w:p>
    <w:p w:rsidR="00037ADE" w:rsidRPr="002708DD" w:rsidRDefault="00037ADE" w:rsidP="002708DD">
      <w:pPr>
        <w:shd w:val="clear" w:color="auto" w:fill="FFFFFF" w:themeFill="background1"/>
        <w:spacing w:after="0" w:line="240" w:lineRule="auto"/>
        <w:jc w:val="both"/>
        <w:rPr>
          <w:rFonts w:ascii="Times New Roman" w:hAnsi="Times New Roman" w:cs="Times New Roman"/>
          <w:color w:val="000000"/>
          <w:sz w:val="24"/>
          <w:szCs w:val="24"/>
        </w:rPr>
      </w:pPr>
      <w:r w:rsidRPr="002708DD">
        <w:rPr>
          <w:rFonts w:ascii="Times New Roman" w:hAnsi="Times New Roman" w:cs="Times New Roman"/>
          <w:b/>
          <w:bCs/>
          <w:color w:val="000000"/>
          <w:sz w:val="24"/>
          <w:szCs w:val="24"/>
        </w:rPr>
        <w:t xml:space="preserve">Личностные результаты: </w:t>
      </w:r>
      <w:r w:rsidRPr="002708DD">
        <w:rPr>
          <w:rFonts w:ascii="Times New Roman" w:hAnsi="Times New Roman" w:cs="Times New Roman"/>
          <w:color w:val="000000"/>
          <w:sz w:val="24"/>
          <w:szCs w:val="24"/>
        </w:rPr>
        <w:t xml:space="preserve">эмоциональность; умение </w:t>
      </w:r>
      <w:r w:rsidRPr="002708DD">
        <w:rPr>
          <w:rFonts w:ascii="Times New Roman" w:hAnsi="Times New Roman" w:cs="Times New Roman"/>
          <w:i/>
          <w:iCs/>
          <w:color w:val="000000"/>
          <w:sz w:val="24"/>
          <w:szCs w:val="24"/>
        </w:rPr>
        <w:t>осознавать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определять</w:t>
      </w:r>
      <w:r w:rsidRPr="002708DD">
        <w:rPr>
          <w:rFonts w:ascii="Times New Roman" w:hAnsi="Times New Roman" w:cs="Times New Roman"/>
          <w:color w:val="000000"/>
          <w:sz w:val="24"/>
          <w:szCs w:val="24"/>
        </w:rPr>
        <w:t xml:space="preserve"> (называть) свои эмоции; эмпатия – умение </w:t>
      </w:r>
      <w:r w:rsidRPr="002708DD">
        <w:rPr>
          <w:rFonts w:ascii="Times New Roman" w:hAnsi="Times New Roman" w:cs="Times New Roman"/>
          <w:i/>
          <w:iCs/>
          <w:color w:val="000000"/>
          <w:sz w:val="24"/>
          <w:szCs w:val="24"/>
        </w:rPr>
        <w:t>осознавать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определять</w:t>
      </w:r>
      <w:r w:rsidRPr="002708DD">
        <w:rPr>
          <w:rFonts w:ascii="Times New Roman" w:hAnsi="Times New Roman" w:cs="Times New Roman"/>
          <w:color w:val="000000"/>
          <w:sz w:val="24"/>
          <w:szCs w:val="24"/>
        </w:rPr>
        <w:t xml:space="preserve"> эмоции других людей; </w:t>
      </w:r>
      <w:r w:rsidRPr="002708DD">
        <w:rPr>
          <w:rFonts w:ascii="Times New Roman" w:hAnsi="Times New Roman" w:cs="Times New Roman"/>
          <w:i/>
          <w:iCs/>
          <w:color w:val="000000"/>
          <w:sz w:val="24"/>
          <w:szCs w:val="24"/>
        </w:rPr>
        <w:t>сочувствовать</w:t>
      </w:r>
      <w:r w:rsidRPr="002708DD">
        <w:rPr>
          <w:rFonts w:ascii="Times New Roman" w:hAnsi="Times New Roman" w:cs="Times New Roman"/>
          <w:color w:val="000000"/>
          <w:sz w:val="24"/>
          <w:szCs w:val="24"/>
        </w:rPr>
        <w:t xml:space="preserve"> другим людям, </w:t>
      </w:r>
      <w:r w:rsidRPr="002708DD">
        <w:rPr>
          <w:rFonts w:ascii="Times New Roman" w:hAnsi="Times New Roman" w:cs="Times New Roman"/>
          <w:i/>
          <w:iCs/>
          <w:color w:val="000000"/>
          <w:sz w:val="24"/>
          <w:szCs w:val="24"/>
        </w:rPr>
        <w:t>сопереживать</w:t>
      </w:r>
      <w:r w:rsidRPr="002708DD">
        <w:rPr>
          <w:rFonts w:ascii="Times New Roman" w:hAnsi="Times New Roman" w:cs="Times New Roman"/>
          <w:color w:val="000000"/>
          <w:sz w:val="24"/>
          <w:szCs w:val="24"/>
        </w:rPr>
        <w:t xml:space="preserve">; чувство прекрасного – умение </w:t>
      </w:r>
      <w:r w:rsidRPr="002708DD">
        <w:rPr>
          <w:rFonts w:ascii="Times New Roman" w:hAnsi="Times New Roman" w:cs="Times New Roman"/>
          <w:i/>
          <w:iCs/>
          <w:color w:val="000000"/>
          <w:sz w:val="24"/>
          <w:szCs w:val="24"/>
        </w:rPr>
        <w:t>чувствовать</w:t>
      </w:r>
      <w:r w:rsidRPr="002708DD">
        <w:rPr>
          <w:rFonts w:ascii="Times New Roman" w:hAnsi="Times New Roman" w:cs="Times New Roman"/>
          <w:color w:val="000000"/>
          <w:sz w:val="24"/>
          <w:szCs w:val="24"/>
        </w:rPr>
        <w:t xml:space="preserve"> красоту и выразительность речи, </w:t>
      </w:r>
      <w:r w:rsidRPr="002708DD">
        <w:rPr>
          <w:rFonts w:ascii="Times New Roman" w:hAnsi="Times New Roman" w:cs="Times New Roman"/>
          <w:i/>
          <w:iCs/>
          <w:color w:val="000000"/>
          <w:sz w:val="24"/>
          <w:szCs w:val="24"/>
        </w:rPr>
        <w:t>стремиться</w:t>
      </w:r>
      <w:r w:rsidRPr="002708DD">
        <w:rPr>
          <w:rFonts w:ascii="Times New Roman" w:hAnsi="Times New Roman" w:cs="Times New Roman"/>
          <w:color w:val="000000"/>
          <w:sz w:val="24"/>
          <w:szCs w:val="24"/>
        </w:rPr>
        <w:t xml:space="preserve"> к совершенствованию собственной речи; </w:t>
      </w:r>
      <w:r w:rsidRPr="002708DD">
        <w:rPr>
          <w:rFonts w:ascii="Times New Roman" w:hAnsi="Times New Roman" w:cs="Times New Roman"/>
          <w:i/>
          <w:iCs/>
          <w:color w:val="000000"/>
          <w:sz w:val="24"/>
          <w:szCs w:val="24"/>
        </w:rPr>
        <w:t>любовь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уважение</w:t>
      </w:r>
      <w:r w:rsidRPr="002708DD">
        <w:rPr>
          <w:rFonts w:ascii="Times New Roman" w:hAnsi="Times New Roman" w:cs="Times New Roman"/>
          <w:color w:val="000000"/>
          <w:sz w:val="24"/>
          <w:szCs w:val="24"/>
        </w:rPr>
        <w:t xml:space="preserve"> к Отечеству, его языку, культуре; </w:t>
      </w:r>
      <w:r w:rsidRPr="002708DD">
        <w:rPr>
          <w:rFonts w:ascii="Times New Roman" w:hAnsi="Times New Roman" w:cs="Times New Roman"/>
          <w:i/>
          <w:iCs/>
          <w:color w:val="000000"/>
          <w:sz w:val="24"/>
          <w:szCs w:val="24"/>
        </w:rPr>
        <w:t>интерес</w:t>
      </w:r>
      <w:r w:rsidRPr="002708DD">
        <w:rPr>
          <w:rFonts w:ascii="Times New Roman" w:hAnsi="Times New Roman" w:cs="Times New Roman"/>
          <w:color w:val="000000"/>
          <w:sz w:val="24"/>
          <w:szCs w:val="24"/>
        </w:rPr>
        <w:t xml:space="preserve"> к чтению, к ведению диалога с автором текста;</w:t>
      </w:r>
      <w:r w:rsidRPr="002708DD">
        <w:rPr>
          <w:rFonts w:ascii="Times New Roman" w:hAnsi="Times New Roman" w:cs="Times New Roman"/>
          <w:i/>
          <w:iCs/>
          <w:color w:val="000000"/>
          <w:sz w:val="24"/>
          <w:szCs w:val="24"/>
        </w:rPr>
        <w:t>потребность</w:t>
      </w:r>
      <w:r w:rsidRPr="002708DD">
        <w:rPr>
          <w:rFonts w:ascii="Times New Roman" w:hAnsi="Times New Roman" w:cs="Times New Roman"/>
          <w:color w:val="000000"/>
          <w:sz w:val="24"/>
          <w:szCs w:val="24"/>
        </w:rPr>
        <w:t xml:space="preserve"> в чтении; </w:t>
      </w:r>
      <w:r w:rsidRPr="002708DD">
        <w:rPr>
          <w:rFonts w:ascii="Times New Roman" w:hAnsi="Times New Roman" w:cs="Times New Roman"/>
          <w:i/>
          <w:iCs/>
          <w:color w:val="000000"/>
          <w:sz w:val="24"/>
          <w:szCs w:val="24"/>
        </w:rPr>
        <w:t>интерес</w:t>
      </w:r>
      <w:r w:rsidRPr="002708DD">
        <w:rPr>
          <w:rFonts w:ascii="Times New Roman" w:hAnsi="Times New Roman" w:cs="Times New Roman"/>
          <w:color w:val="000000"/>
          <w:sz w:val="24"/>
          <w:szCs w:val="24"/>
        </w:rPr>
        <w:t xml:space="preserve"> к письму, к созданию собственных текстов, к письменной форме общения; </w:t>
      </w:r>
      <w:r w:rsidRPr="002708DD">
        <w:rPr>
          <w:rFonts w:ascii="Times New Roman" w:hAnsi="Times New Roman" w:cs="Times New Roman"/>
          <w:i/>
          <w:iCs/>
          <w:color w:val="000000"/>
          <w:sz w:val="24"/>
          <w:szCs w:val="24"/>
        </w:rPr>
        <w:t>интерес</w:t>
      </w:r>
      <w:r w:rsidRPr="002708DD">
        <w:rPr>
          <w:rFonts w:ascii="Times New Roman" w:hAnsi="Times New Roman" w:cs="Times New Roman"/>
          <w:color w:val="000000"/>
          <w:sz w:val="24"/>
          <w:szCs w:val="24"/>
        </w:rPr>
        <w:t xml:space="preserve"> к изучению языка; </w:t>
      </w:r>
      <w:r w:rsidRPr="002708DD">
        <w:rPr>
          <w:rFonts w:ascii="Times New Roman" w:hAnsi="Times New Roman" w:cs="Times New Roman"/>
          <w:i/>
          <w:iCs/>
          <w:color w:val="000000"/>
          <w:sz w:val="24"/>
          <w:szCs w:val="24"/>
        </w:rPr>
        <w:t>осознание</w:t>
      </w:r>
      <w:r w:rsidRPr="002708DD">
        <w:rPr>
          <w:rFonts w:ascii="Times New Roman" w:hAnsi="Times New Roman" w:cs="Times New Roman"/>
          <w:color w:val="000000"/>
          <w:sz w:val="24"/>
          <w:szCs w:val="24"/>
        </w:rPr>
        <w:t xml:space="preserve"> ответственности за произнесённое и написанное слово. </w:t>
      </w:r>
    </w:p>
    <w:p w:rsidR="00037ADE" w:rsidRPr="002708DD" w:rsidRDefault="00037ADE" w:rsidP="002708DD">
      <w:pPr>
        <w:shd w:val="clear" w:color="auto" w:fill="FFFFFF" w:themeFill="background1"/>
        <w:spacing w:after="0" w:line="240" w:lineRule="auto"/>
        <w:jc w:val="both"/>
        <w:rPr>
          <w:rFonts w:ascii="Times New Roman" w:hAnsi="Times New Roman" w:cs="Times New Roman"/>
          <w:b/>
          <w:bCs/>
          <w:color w:val="000000"/>
          <w:sz w:val="24"/>
          <w:szCs w:val="24"/>
        </w:rPr>
      </w:pPr>
    </w:p>
    <w:p w:rsidR="00037ADE" w:rsidRPr="002708DD" w:rsidRDefault="00037ADE" w:rsidP="002708DD">
      <w:pPr>
        <w:shd w:val="clear" w:color="auto" w:fill="FFFFFF" w:themeFill="background1"/>
        <w:spacing w:after="0" w:line="240" w:lineRule="auto"/>
        <w:jc w:val="both"/>
        <w:rPr>
          <w:rFonts w:ascii="Times New Roman" w:hAnsi="Times New Roman" w:cs="Times New Roman"/>
          <w:color w:val="000000"/>
          <w:sz w:val="24"/>
          <w:szCs w:val="24"/>
        </w:rPr>
      </w:pPr>
      <w:r w:rsidRPr="002708DD">
        <w:rPr>
          <w:rFonts w:ascii="Times New Roman" w:hAnsi="Times New Roman" w:cs="Times New Roman"/>
          <w:b/>
          <w:bCs/>
          <w:color w:val="000000"/>
          <w:sz w:val="24"/>
          <w:szCs w:val="24"/>
        </w:rPr>
        <w:t>Метапредметные результаты</w:t>
      </w:r>
    </w:p>
    <w:p w:rsidR="00037ADE" w:rsidRPr="002708DD" w:rsidRDefault="00037ADE" w:rsidP="002708DD">
      <w:pPr>
        <w:shd w:val="clear" w:color="auto" w:fill="FFFFFF" w:themeFill="background1"/>
        <w:spacing w:after="0" w:line="240" w:lineRule="auto"/>
        <w:jc w:val="both"/>
        <w:rPr>
          <w:rFonts w:ascii="Times New Roman" w:hAnsi="Times New Roman" w:cs="Times New Roman"/>
          <w:b/>
          <w:i/>
          <w:iCs/>
          <w:color w:val="000000"/>
          <w:sz w:val="24"/>
          <w:szCs w:val="24"/>
        </w:rPr>
      </w:pPr>
    </w:p>
    <w:p w:rsidR="00037ADE" w:rsidRPr="002708DD" w:rsidRDefault="00037ADE" w:rsidP="002708DD">
      <w:pPr>
        <w:shd w:val="clear" w:color="auto" w:fill="FFFFFF" w:themeFill="background1"/>
        <w:spacing w:after="0" w:line="240" w:lineRule="auto"/>
        <w:jc w:val="both"/>
        <w:rPr>
          <w:rFonts w:ascii="Times New Roman" w:hAnsi="Times New Roman" w:cs="Times New Roman"/>
          <w:color w:val="000000"/>
          <w:sz w:val="24"/>
          <w:szCs w:val="24"/>
        </w:rPr>
      </w:pPr>
      <w:r w:rsidRPr="002708DD">
        <w:rPr>
          <w:rFonts w:ascii="Times New Roman" w:hAnsi="Times New Roman" w:cs="Times New Roman"/>
          <w:b/>
          <w:i/>
          <w:iCs/>
          <w:color w:val="000000"/>
          <w:sz w:val="24"/>
          <w:szCs w:val="24"/>
        </w:rPr>
        <w:t xml:space="preserve">Регулятивные УУД: </w:t>
      </w:r>
      <w:r w:rsidRPr="002708DD">
        <w:rPr>
          <w:rFonts w:ascii="Times New Roman" w:hAnsi="Times New Roman" w:cs="Times New Roman"/>
          <w:color w:val="000000"/>
          <w:sz w:val="24"/>
          <w:szCs w:val="24"/>
        </w:rPr>
        <w:t xml:space="preserve">самостоятельно </w:t>
      </w:r>
      <w:r w:rsidRPr="002708DD">
        <w:rPr>
          <w:rFonts w:ascii="Times New Roman" w:hAnsi="Times New Roman" w:cs="Times New Roman"/>
          <w:i/>
          <w:iCs/>
          <w:color w:val="000000"/>
          <w:sz w:val="24"/>
          <w:szCs w:val="24"/>
        </w:rPr>
        <w:t>формулировать</w:t>
      </w:r>
      <w:r w:rsidRPr="002708DD">
        <w:rPr>
          <w:rFonts w:ascii="Times New Roman" w:hAnsi="Times New Roman" w:cs="Times New Roman"/>
          <w:color w:val="000000"/>
          <w:sz w:val="24"/>
          <w:szCs w:val="24"/>
        </w:rPr>
        <w:t xml:space="preserve"> тему и цели урока; </w:t>
      </w:r>
      <w:r w:rsidRPr="002708DD">
        <w:rPr>
          <w:rFonts w:ascii="Times New Roman" w:hAnsi="Times New Roman" w:cs="Times New Roman"/>
          <w:i/>
          <w:iCs/>
          <w:color w:val="000000"/>
          <w:sz w:val="24"/>
          <w:szCs w:val="24"/>
        </w:rPr>
        <w:t>составлять план</w:t>
      </w:r>
      <w:r w:rsidRPr="002708DD">
        <w:rPr>
          <w:rFonts w:ascii="Times New Roman" w:hAnsi="Times New Roman" w:cs="Times New Roman"/>
          <w:color w:val="000000"/>
          <w:sz w:val="24"/>
          <w:szCs w:val="24"/>
        </w:rPr>
        <w:t xml:space="preserve"> решения учебной проблемы совместно с учителем; </w:t>
      </w:r>
      <w:r w:rsidRPr="002708DD">
        <w:rPr>
          <w:rFonts w:ascii="Times New Roman" w:hAnsi="Times New Roman" w:cs="Times New Roman"/>
          <w:i/>
          <w:iCs/>
          <w:color w:val="000000"/>
          <w:sz w:val="24"/>
          <w:szCs w:val="24"/>
        </w:rPr>
        <w:t>работать</w:t>
      </w:r>
      <w:r w:rsidRPr="002708DD">
        <w:rPr>
          <w:rFonts w:ascii="Times New Roman" w:hAnsi="Times New Roman" w:cs="Times New Roman"/>
          <w:color w:val="000000"/>
          <w:sz w:val="24"/>
          <w:szCs w:val="24"/>
        </w:rPr>
        <w:t xml:space="preserve"> по плану, сверяя свои действия с целью, </w:t>
      </w:r>
      <w:r w:rsidRPr="002708DD">
        <w:rPr>
          <w:rFonts w:ascii="Times New Roman" w:hAnsi="Times New Roman" w:cs="Times New Roman"/>
          <w:i/>
          <w:iCs/>
          <w:color w:val="000000"/>
          <w:sz w:val="24"/>
          <w:szCs w:val="24"/>
        </w:rPr>
        <w:t>корректировать</w:t>
      </w:r>
      <w:r w:rsidRPr="002708DD">
        <w:rPr>
          <w:rFonts w:ascii="Times New Roman" w:hAnsi="Times New Roman" w:cs="Times New Roman"/>
          <w:color w:val="000000"/>
          <w:sz w:val="24"/>
          <w:szCs w:val="24"/>
        </w:rPr>
        <w:t xml:space="preserve"> свою деятельность; в диалоге с учителем вырабатывать критерии оценки и </w:t>
      </w:r>
      <w:r w:rsidRPr="002708DD">
        <w:rPr>
          <w:rFonts w:ascii="Times New Roman" w:hAnsi="Times New Roman" w:cs="Times New Roman"/>
          <w:i/>
          <w:iCs/>
          <w:color w:val="000000"/>
          <w:sz w:val="24"/>
          <w:szCs w:val="24"/>
        </w:rPr>
        <w:t>определять</w:t>
      </w:r>
      <w:r w:rsidRPr="002708DD">
        <w:rPr>
          <w:rFonts w:ascii="Times New Roman" w:hAnsi="Times New Roman" w:cs="Times New Roman"/>
          <w:color w:val="000000"/>
          <w:sz w:val="24"/>
          <w:szCs w:val="24"/>
        </w:rPr>
        <w:t xml:space="preserve"> степень успешности своей работы и работы других в соответствии с этими критериями. </w:t>
      </w:r>
    </w:p>
    <w:p w:rsidR="00037ADE" w:rsidRPr="002708DD" w:rsidRDefault="00037ADE" w:rsidP="002708DD">
      <w:pPr>
        <w:shd w:val="clear" w:color="auto" w:fill="FFFFFF" w:themeFill="background1"/>
        <w:spacing w:after="0" w:line="240" w:lineRule="auto"/>
        <w:jc w:val="both"/>
        <w:rPr>
          <w:rFonts w:ascii="Times New Roman" w:hAnsi="Times New Roman" w:cs="Times New Roman"/>
          <w:color w:val="000000"/>
          <w:sz w:val="24"/>
          <w:szCs w:val="24"/>
        </w:rPr>
      </w:pPr>
      <w:r w:rsidRPr="002708DD">
        <w:rPr>
          <w:rFonts w:ascii="Times New Roman" w:hAnsi="Times New Roman" w:cs="Times New Roman"/>
          <w:b/>
          <w:i/>
          <w:iCs/>
          <w:color w:val="000000"/>
          <w:sz w:val="24"/>
          <w:szCs w:val="24"/>
        </w:rPr>
        <w:t xml:space="preserve">Познавательные УУД: </w:t>
      </w:r>
      <w:r w:rsidRPr="002708DD">
        <w:rPr>
          <w:rFonts w:ascii="Times New Roman" w:hAnsi="Times New Roman" w:cs="Times New Roman"/>
          <w:i/>
          <w:iCs/>
          <w:color w:val="000000"/>
          <w:sz w:val="24"/>
          <w:szCs w:val="24"/>
        </w:rPr>
        <w:t>перерабатывать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преобразовывать</w:t>
      </w:r>
      <w:r w:rsidRPr="002708DD">
        <w:rPr>
          <w:rFonts w:ascii="Times New Roman" w:hAnsi="Times New Roman" w:cs="Times New Roman"/>
          <w:color w:val="000000"/>
          <w:sz w:val="24"/>
          <w:szCs w:val="24"/>
        </w:rPr>
        <w:t xml:space="preserve"> информацию из одной формы в другую (составлять план, таблицу, схему); </w:t>
      </w:r>
      <w:r w:rsidRPr="002708DD">
        <w:rPr>
          <w:rFonts w:ascii="Times New Roman" w:hAnsi="Times New Roman" w:cs="Times New Roman"/>
          <w:i/>
          <w:iCs/>
          <w:color w:val="000000"/>
          <w:sz w:val="24"/>
          <w:szCs w:val="24"/>
        </w:rPr>
        <w:t>пользоваться</w:t>
      </w:r>
      <w:r w:rsidRPr="002708DD">
        <w:rPr>
          <w:rFonts w:ascii="Times New Roman" w:hAnsi="Times New Roman" w:cs="Times New Roman"/>
          <w:color w:val="000000"/>
          <w:sz w:val="24"/>
          <w:szCs w:val="24"/>
        </w:rPr>
        <w:t xml:space="preserve"> словарями, справочниками; </w:t>
      </w:r>
      <w:r w:rsidRPr="002708DD">
        <w:rPr>
          <w:rFonts w:ascii="Times New Roman" w:hAnsi="Times New Roman" w:cs="Times New Roman"/>
          <w:i/>
          <w:iCs/>
          <w:color w:val="000000"/>
          <w:sz w:val="24"/>
          <w:szCs w:val="24"/>
        </w:rPr>
        <w:t>осуществлять</w:t>
      </w:r>
      <w:r w:rsidRPr="002708DD">
        <w:rPr>
          <w:rFonts w:ascii="Times New Roman" w:hAnsi="Times New Roman" w:cs="Times New Roman"/>
          <w:color w:val="000000"/>
          <w:sz w:val="24"/>
          <w:szCs w:val="24"/>
        </w:rPr>
        <w:t xml:space="preserve"> анализ и синтез; </w:t>
      </w:r>
      <w:r w:rsidRPr="002708DD">
        <w:rPr>
          <w:rFonts w:ascii="Times New Roman" w:hAnsi="Times New Roman" w:cs="Times New Roman"/>
          <w:i/>
          <w:iCs/>
          <w:color w:val="000000"/>
          <w:sz w:val="24"/>
          <w:szCs w:val="24"/>
        </w:rPr>
        <w:t>устанавливать</w:t>
      </w:r>
      <w:r w:rsidRPr="002708DD">
        <w:rPr>
          <w:rFonts w:ascii="Times New Roman" w:hAnsi="Times New Roman" w:cs="Times New Roman"/>
          <w:color w:val="000000"/>
          <w:sz w:val="24"/>
          <w:szCs w:val="24"/>
        </w:rPr>
        <w:t xml:space="preserve"> причинно-следственные связи; </w:t>
      </w:r>
      <w:r w:rsidRPr="002708DD">
        <w:rPr>
          <w:rFonts w:ascii="Times New Roman" w:hAnsi="Times New Roman" w:cs="Times New Roman"/>
          <w:i/>
          <w:iCs/>
          <w:color w:val="000000"/>
          <w:sz w:val="24"/>
          <w:szCs w:val="24"/>
        </w:rPr>
        <w:t>строить</w:t>
      </w:r>
      <w:r w:rsidRPr="002708DD">
        <w:rPr>
          <w:rFonts w:ascii="Times New Roman" w:hAnsi="Times New Roman" w:cs="Times New Roman"/>
          <w:color w:val="000000"/>
          <w:sz w:val="24"/>
          <w:szCs w:val="24"/>
        </w:rPr>
        <w:t xml:space="preserve"> рассуждения; </w:t>
      </w:r>
    </w:p>
    <w:p w:rsidR="00037ADE" w:rsidRPr="002708DD" w:rsidRDefault="00037ADE" w:rsidP="002708DD">
      <w:pPr>
        <w:shd w:val="clear" w:color="auto" w:fill="FFFFFF" w:themeFill="background1"/>
        <w:spacing w:after="0" w:line="240" w:lineRule="auto"/>
        <w:jc w:val="both"/>
        <w:rPr>
          <w:rFonts w:ascii="Times New Roman" w:hAnsi="Times New Roman" w:cs="Times New Roman"/>
          <w:color w:val="000000"/>
          <w:sz w:val="24"/>
          <w:szCs w:val="24"/>
        </w:rPr>
      </w:pPr>
      <w:r w:rsidRPr="002708DD">
        <w:rPr>
          <w:rFonts w:ascii="Times New Roman" w:hAnsi="Times New Roman" w:cs="Times New Roman"/>
          <w:b/>
          <w:i/>
          <w:iCs/>
          <w:color w:val="000000"/>
          <w:sz w:val="24"/>
          <w:szCs w:val="24"/>
        </w:rPr>
        <w:t xml:space="preserve">Коммуникативные УУД: </w:t>
      </w:r>
      <w:r w:rsidRPr="002708DD">
        <w:rPr>
          <w:rFonts w:ascii="Times New Roman" w:hAnsi="Times New Roman" w:cs="Times New Roman"/>
          <w:i/>
          <w:iCs/>
          <w:color w:val="000000"/>
          <w:sz w:val="24"/>
          <w:szCs w:val="24"/>
        </w:rPr>
        <w:t>адекватно использовать</w:t>
      </w:r>
      <w:r w:rsidRPr="002708DD">
        <w:rPr>
          <w:rFonts w:ascii="Times New Roman" w:hAnsi="Times New Roman" w:cs="Times New Roman"/>
          <w:color w:val="000000"/>
          <w:sz w:val="24"/>
          <w:szCs w:val="24"/>
        </w:rPr>
        <w:t xml:space="preserve"> речевые средства для решения различных коммуникативных задач; владеть монологической и диалогической формами речи; </w:t>
      </w:r>
      <w:r w:rsidRPr="002708DD">
        <w:rPr>
          <w:rFonts w:ascii="Times New Roman" w:hAnsi="Times New Roman" w:cs="Times New Roman"/>
          <w:i/>
          <w:iCs/>
          <w:color w:val="000000"/>
          <w:sz w:val="24"/>
          <w:szCs w:val="24"/>
        </w:rPr>
        <w:t>высказывать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обосновывать</w:t>
      </w:r>
      <w:r w:rsidRPr="002708DD">
        <w:rPr>
          <w:rFonts w:ascii="Times New Roman" w:hAnsi="Times New Roman" w:cs="Times New Roman"/>
          <w:color w:val="000000"/>
          <w:sz w:val="24"/>
          <w:szCs w:val="24"/>
        </w:rPr>
        <w:t xml:space="preserve"> свою точку зрения; </w:t>
      </w:r>
      <w:r w:rsidRPr="002708DD">
        <w:rPr>
          <w:rFonts w:ascii="Times New Roman" w:hAnsi="Times New Roman" w:cs="Times New Roman"/>
          <w:i/>
          <w:iCs/>
          <w:color w:val="000000"/>
          <w:sz w:val="24"/>
          <w:szCs w:val="24"/>
        </w:rPr>
        <w:t>слушать</w:t>
      </w:r>
      <w:r w:rsidRPr="002708DD">
        <w:rPr>
          <w:rFonts w:ascii="Times New Roman" w:hAnsi="Times New Roman" w:cs="Times New Roman"/>
          <w:color w:val="000000"/>
          <w:sz w:val="24"/>
          <w:szCs w:val="24"/>
        </w:rPr>
        <w:t xml:space="preserve"> и </w:t>
      </w:r>
      <w:r w:rsidRPr="002708DD">
        <w:rPr>
          <w:rFonts w:ascii="Times New Roman" w:hAnsi="Times New Roman" w:cs="Times New Roman"/>
          <w:i/>
          <w:iCs/>
          <w:color w:val="000000"/>
          <w:sz w:val="24"/>
          <w:szCs w:val="24"/>
        </w:rPr>
        <w:t>слышать</w:t>
      </w:r>
      <w:r w:rsidRPr="002708DD">
        <w:rPr>
          <w:rFonts w:ascii="Times New Roman" w:hAnsi="Times New Roman" w:cs="Times New Roman"/>
          <w:color w:val="000000"/>
          <w:sz w:val="24"/>
          <w:szCs w:val="24"/>
        </w:rPr>
        <w:t xml:space="preserve"> других, пытаться принимать иную точку зрения, быть готовым корректировать свою точку зрения; </w:t>
      </w:r>
      <w:r w:rsidRPr="002708DD">
        <w:rPr>
          <w:rFonts w:ascii="Times New Roman" w:hAnsi="Times New Roman" w:cs="Times New Roman"/>
          <w:i/>
          <w:iCs/>
          <w:color w:val="000000"/>
          <w:sz w:val="24"/>
          <w:szCs w:val="24"/>
        </w:rPr>
        <w:t>договариваться</w:t>
      </w:r>
      <w:r w:rsidRPr="002708DD">
        <w:rPr>
          <w:rFonts w:ascii="Times New Roman" w:hAnsi="Times New Roman" w:cs="Times New Roman"/>
          <w:color w:val="000000"/>
          <w:sz w:val="24"/>
          <w:szCs w:val="24"/>
        </w:rPr>
        <w:t xml:space="preserve"> и приходить к общему решению в совместной деятельности; </w:t>
      </w:r>
      <w:r w:rsidRPr="002708DD">
        <w:rPr>
          <w:rFonts w:ascii="Times New Roman" w:hAnsi="Times New Roman" w:cs="Times New Roman"/>
          <w:i/>
          <w:iCs/>
          <w:color w:val="000000"/>
          <w:sz w:val="24"/>
          <w:szCs w:val="24"/>
        </w:rPr>
        <w:t>задавать вопросы</w:t>
      </w:r>
      <w:r w:rsidRPr="002708DD">
        <w:rPr>
          <w:rFonts w:ascii="Times New Roman" w:hAnsi="Times New Roman" w:cs="Times New Roman"/>
          <w:color w:val="000000"/>
          <w:sz w:val="24"/>
          <w:szCs w:val="24"/>
        </w:rPr>
        <w:t xml:space="preserve">. </w:t>
      </w:r>
    </w:p>
    <w:p w:rsidR="00DB32E6" w:rsidRPr="002708DD" w:rsidRDefault="00DB32E6" w:rsidP="002708DD">
      <w:pPr>
        <w:shd w:val="clear" w:color="auto" w:fill="FFFFFF" w:themeFill="background1"/>
        <w:spacing w:after="0" w:line="240" w:lineRule="auto"/>
        <w:jc w:val="both"/>
        <w:rPr>
          <w:rFonts w:ascii="Times New Roman" w:hAnsi="Times New Roman" w:cs="Times New Roman"/>
          <w:color w:val="000000"/>
          <w:sz w:val="24"/>
          <w:szCs w:val="24"/>
        </w:rPr>
      </w:pPr>
    </w:p>
    <w:p w:rsidR="00DB32E6" w:rsidRPr="002708DD" w:rsidRDefault="00DB32E6" w:rsidP="002708DD">
      <w:pPr>
        <w:shd w:val="clear" w:color="auto" w:fill="FFFFFF" w:themeFill="background1"/>
        <w:spacing w:after="0" w:line="240" w:lineRule="auto"/>
        <w:jc w:val="both"/>
        <w:rPr>
          <w:rFonts w:ascii="Times New Roman" w:hAnsi="Times New Roman" w:cs="Times New Roman"/>
          <w:color w:val="000000"/>
          <w:sz w:val="24"/>
          <w:szCs w:val="24"/>
        </w:rPr>
      </w:pPr>
    </w:p>
    <w:p w:rsidR="00037ADE" w:rsidRPr="002708DD" w:rsidRDefault="00037ADE" w:rsidP="002708DD">
      <w:pPr>
        <w:spacing w:after="0" w:line="240" w:lineRule="auto"/>
        <w:jc w:val="both"/>
        <w:rPr>
          <w:rFonts w:ascii="Times New Roman" w:hAnsi="Times New Roman" w:cs="Times New Roman"/>
          <w:b/>
          <w:color w:val="000000"/>
          <w:sz w:val="24"/>
          <w:szCs w:val="24"/>
        </w:rPr>
      </w:pPr>
      <w:r w:rsidRPr="002708DD">
        <w:rPr>
          <w:rFonts w:ascii="Times New Roman" w:hAnsi="Times New Roman" w:cs="Times New Roman"/>
          <w:b/>
          <w:color w:val="000000"/>
          <w:sz w:val="24"/>
          <w:szCs w:val="24"/>
        </w:rPr>
        <w:t>Методические принципы организации внеклассной работы</w:t>
      </w:r>
    </w:p>
    <w:p w:rsidR="00DB32E6" w:rsidRPr="002708DD" w:rsidRDefault="00DB32E6" w:rsidP="002708DD">
      <w:pPr>
        <w:pStyle w:val="a4"/>
        <w:spacing w:before="0" w:beforeAutospacing="0" w:after="0" w:afterAutospacing="0"/>
        <w:jc w:val="both"/>
      </w:pPr>
    </w:p>
    <w:p w:rsidR="00DB32E6" w:rsidRPr="002708DD" w:rsidRDefault="00DB32E6" w:rsidP="002708DD">
      <w:pPr>
        <w:pStyle w:val="a4"/>
        <w:spacing w:before="0" w:beforeAutospacing="0" w:after="0" w:afterAutospacing="0"/>
        <w:jc w:val="both"/>
      </w:pPr>
    </w:p>
    <w:p w:rsidR="00037ADE" w:rsidRPr="002708DD" w:rsidRDefault="00037ADE" w:rsidP="002708DD">
      <w:pPr>
        <w:pStyle w:val="a4"/>
        <w:spacing w:before="0" w:beforeAutospacing="0" w:after="0" w:afterAutospacing="0"/>
        <w:jc w:val="both"/>
        <w:rPr>
          <w:color w:val="000000"/>
        </w:rPr>
      </w:pPr>
      <w:r w:rsidRPr="002708DD">
        <w:tab/>
        <w:t>Внекла</w:t>
      </w:r>
      <w:r w:rsidR="00BF1B97" w:rsidRPr="002708DD">
        <w:t>ссная работа основывается на общ</w:t>
      </w:r>
      <w:r w:rsidRPr="002708DD">
        <w:t xml:space="preserve">едидактических принципах, важнейшими из которых являются: принцип научности, последовательности и системности изложения материала, преемственности и перспективности, связи теории с практикой, доступности, наглядности. </w:t>
      </w:r>
      <w:r w:rsidRPr="002708DD">
        <w:rPr>
          <w:color w:val="000000"/>
        </w:rPr>
        <w:t>Наряду с названными  общими дидактическими принципами обучения существуют методические принципы внеклассной работы, которые соответствуют этой форме учебной деятельности, позволяют организовать ее в наиболее оптимальных вариантах, с наиболее оптимальными результатами. Методические принципы внеклассной работы охватывают две группы принципов, вытекающих из специфики внеклассной работы как формы учебной деятельности школьников и специфики самого предмета, распространяемой на всю работу по русскому языку:</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lastRenderedPageBreak/>
        <w:t>1.</w:t>
      </w:r>
      <w:r w:rsidRPr="002708DD">
        <w:rPr>
          <w:rFonts w:ascii="Times New Roman" w:hAnsi="Times New Roman" w:cs="Times New Roman"/>
          <w:sz w:val="24"/>
          <w:szCs w:val="24"/>
        </w:rPr>
        <w:t xml:space="preserve"> Принцип связи занятий, в рамках данной программы, с уроками русского языка</w:t>
      </w:r>
      <w:r w:rsidRPr="002708DD">
        <w:rPr>
          <w:rFonts w:ascii="Times New Roman" w:hAnsi="Times New Roman" w:cs="Times New Roman"/>
          <w:b/>
          <w:bCs/>
          <w:sz w:val="24"/>
          <w:szCs w:val="24"/>
        </w:rPr>
        <w:t>.</w:t>
      </w:r>
      <w:r w:rsidRPr="002708DD">
        <w:rPr>
          <w:rFonts w:ascii="Times New Roman" w:hAnsi="Times New Roman" w:cs="Times New Roman"/>
          <w:sz w:val="24"/>
          <w:szCs w:val="24"/>
        </w:rPr>
        <w:t xml:space="preserve"> Сущность его заключается в том, что основой должны являться знания, полученные учащимися на уроках русского языка. Опираясь на эти знания, учитель совершенствует речевые навыки учащихся.</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t>2.</w:t>
      </w:r>
      <w:r w:rsidRPr="002708DD">
        <w:rPr>
          <w:rFonts w:ascii="Times New Roman" w:hAnsi="Times New Roman" w:cs="Times New Roman"/>
          <w:sz w:val="24"/>
          <w:szCs w:val="24"/>
        </w:rPr>
        <w:t xml:space="preserve"> Принцип систематичности в подаче языкового материала. Этот принцип действует в тесной связи с предыдущим. Последовательность подачи активизируемого во внеурочное время языкового материала должна совпадать с последовательностью его изучения на уроках. Такая взаимосвязь обеспечивает системность в усвоении материала и обеспечивает выработку речевых умений.</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t>3.</w:t>
      </w:r>
      <w:r w:rsidRPr="002708DD">
        <w:rPr>
          <w:rFonts w:ascii="Times New Roman" w:hAnsi="Times New Roman" w:cs="Times New Roman"/>
          <w:sz w:val="24"/>
          <w:szCs w:val="24"/>
        </w:rPr>
        <w:t xml:space="preserve"> Принцип учета индивидуальных особенностей учащихся. Согласно этому принципу содержание работы должно определяться с учетом индивидуальных интересов школьников и способствовать развитию каждого ученика.</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t>4.</w:t>
      </w:r>
      <w:r w:rsidRPr="002708DD">
        <w:rPr>
          <w:rFonts w:ascii="Times New Roman" w:hAnsi="Times New Roman" w:cs="Times New Roman"/>
          <w:sz w:val="24"/>
          <w:szCs w:val="24"/>
        </w:rPr>
        <w:t xml:space="preserve"> Принцип занимательности. Занимательность является одним из основных условий пробуждения и поддержания интереса к внеклассной работе. Занимательность достигается, главным образом, путем использования материалов занимательной грамматики - игр, шарад, ребусов, загадок, а также путем привлечения средств наглядности - картин, слайдов, презентаций. Однако занимательность в данной программе не сводится к развлекательности. Занимательность - это то, что удовлетворяет интеллектуальные запросы учащихся, развивает у них любознательность. </w:t>
      </w:r>
    </w:p>
    <w:p w:rsidR="00037ADE"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t>5.</w:t>
      </w:r>
      <w:r w:rsidRPr="002708DD">
        <w:rPr>
          <w:rFonts w:ascii="Times New Roman" w:hAnsi="Times New Roman" w:cs="Times New Roman"/>
          <w:sz w:val="24"/>
          <w:szCs w:val="24"/>
        </w:rPr>
        <w:t xml:space="preserve"> Принцип разнообразия форм и видов работы. Интерес учащихся поддерживается не только содержанием проводимых занятий, но и их разнообразием, необычностью их форм и видов, отличных от уроков, а также необычностью формулировки тем занятий, формы преподнесения языкового материала.</w:t>
      </w:r>
    </w:p>
    <w:p w:rsidR="00DB32E6" w:rsidRPr="002708DD" w:rsidRDefault="00037ADE"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b/>
          <w:sz w:val="24"/>
          <w:szCs w:val="24"/>
        </w:rPr>
        <w:t xml:space="preserve">6. </w:t>
      </w:r>
      <w:r w:rsidRPr="002708DD">
        <w:rPr>
          <w:rFonts w:ascii="Times New Roman" w:hAnsi="Times New Roman" w:cs="Times New Roman"/>
          <w:sz w:val="24"/>
          <w:szCs w:val="24"/>
        </w:rPr>
        <w:t>Принцип системности.</w:t>
      </w:r>
    </w:p>
    <w:p w:rsidR="00DB32E6" w:rsidRPr="002708DD" w:rsidRDefault="00DB32E6" w:rsidP="002708DD">
      <w:pPr>
        <w:spacing w:after="0" w:line="240" w:lineRule="auto"/>
        <w:ind w:firstLine="709"/>
        <w:jc w:val="both"/>
        <w:rPr>
          <w:rFonts w:ascii="Times New Roman" w:hAnsi="Times New Roman" w:cs="Times New Roman"/>
          <w:sz w:val="24"/>
          <w:szCs w:val="24"/>
        </w:rPr>
      </w:pPr>
    </w:p>
    <w:p w:rsidR="00DB32E6" w:rsidRPr="002708DD" w:rsidRDefault="00DB32E6" w:rsidP="002708DD">
      <w:pPr>
        <w:spacing w:after="0" w:line="240" w:lineRule="auto"/>
        <w:ind w:firstLine="709"/>
        <w:jc w:val="both"/>
        <w:rPr>
          <w:rFonts w:ascii="Times New Roman" w:hAnsi="Times New Roman" w:cs="Times New Roman"/>
          <w:sz w:val="24"/>
          <w:szCs w:val="24"/>
        </w:rPr>
      </w:pPr>
    </w:p>
    <w:p w:rsidR="00DB32E6" w:rsidRPr="002708DD" w:rsidRDefault="00DB32E6" w:rsidP="002708DD">
      <w:pPr>
        <w:pStyle w:val="a4"/>
        <w:spacing w:before="0" w:beforeAutospacing="0" w:after="0" w:afterAutospacing="0"/>
        <w:rPr>
          <w:b/>
        </w:rPr>
      </w:pPr>
      <w:r w:rsidRPr="002708DD">
        <w:rPr>
          <w:b/>
        </w:rPr>
        <w:t>Формы организации</w:t>
      </w:r>
    </w:p>
    <w:p w:rsidR="00DB32E6" w:rsidRPr="002708DD" w:rsidRDefault="00DB32E6" w:rsidP="002708DD">
      <w:pPr>
        <w:pStyle w:val="a4"/>
        <w:spacing w:before="0" w:beforeAutospacing="0" w:after="0" w:afterAutospacing="0"/>
        <w:rPr>
          <w:b/>
        </w:rPr>
      </w:pPr>
    </w:p>
    <w:p w:rsidR="00037ADE" w:rsidRPr="002708DD" w:rsidRDefault="00037ADE"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Формы организации работы учащихся в рамках данной программы внеурочной деятельности разнообразны: беседа, конкурсы, викторины, познавательно-развлекательные игры, тематические устные журналы, конференции,  практическая лексическая работа: толкование слов, редактирование текста, опыт составления словарной статьи, опыт составления понятий одной из школьных дисциплин (литература, история, обществознание и т.д.), знакомство с многоаспектностью существования слова (прямое и переносное значение, синонимия, антонимия, паронимия, и т.д.) совершенствование навыков пользования со справочной литературой, словарями и энциклопедиями; развитие навыков со справочными Интернет-ресурсами ,исследовательская и проектная деятельность учащихся.</w:t>
      </w:r>
    </w:p>
    <w:p w:rsidR="00037ADE" w:rsidRPr="002708DD" w:rsidRDefault="00037ADE"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p>
    <w:p w:rsidR="009868B5" w:rsidRPr="002708DD" w:rsidRDefault="009868B5" w:rsidP="002708DD">
      <w:pPr>
        <w:pStyle w:val="a4"/>
        <w:jc w:val="center"/>
        <w:rPr>
          <w:b/>
        </w:rPr>
      </w:pPr>
      <w:r w:rsidRPr="002708DD">
        <w:rPr>
          <w:b/>
        </w:rPr>
        <w:t>УЧЕБНО-ТЕМАТИЧЕСКИЙ ПЛАН</w:t>
      </w:r>
    </w:p>
    <w:tbl>
      <w:tblPr>
        <w:tblStyle w:val="ad"/>
        <w:tblW w:w="0" w:type="auto"/>
        <w:tblLook w:val="04A0" w:firstRow="1" w:lastRow="0" w:firstColumn="1" w:lastColumn="0" w:noHBand="0" w:noVBand="1"/>
      </w:tblPr>
      <w:tblGrid>
        <w:gridCol w:w="831"/>
        <w:gridCol w:w="6008"/>
        <w:gridCol w:w="1080"/>
        <w:gridCol w:w="1426"/>
      </w:tblGrid>
      <w:tr w:rsidR="009868B5" w:rsidRPr="002708DD" w:rsidTr="003A03AC">
        <w:tc>
          <w:tcPr>
            <w:tcW w:w="846" w:type="dxa"/>
            <w:vMerge w:val="restart"/>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 п/п</w:t>
            </w:r>
          </w:p>
        </w:tc>
        <w:tc>
          <w:tcPr>
            <w:tcW w:w="6203" w:type="dxa"/>
            <w:vMerge w:val="restart"/>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 xml:space="preserve"> Тема </w:t>
            </w:r>
          </w:p>
        </w:tc>
        <w:tc>
          <w:tcPr>
            <w:tcW w:w="2522" w:type="dxa"/>
            <w:gridSpan w:val="2"/>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Кол.во часов</w:t>
            </w:r>
          </w:p>
        </w:tc>
      </w:tr>
      <w:tr w:rsidR="009868B5" w:rsidRPr="002708DD" w:rsidTr="003A03AC">
        <w:tc>
          <w:tcPr>
            <w:tcW w:w="0" w:type="auto"/>
            <w:vMerge/>
            <w:tcBorders>
              <w:top w:val="single" w:sz="4" w:space="0" w:color="auto"/>
              <w:left w:val="single" w:sz="4" w:space="0" w:color="auto"/>
              <w:bottom w:val="single" w:sz="4" w:space="0" w:color="auto"/>
              <w:right w:val="single" w:sz="4" w:space="0" w:color="auto"/>
            </w:tcBorders>
            <w:vAlign w:val="center"/>
            <w:hideMark/>
          </w:tcPr>
          <w:p w:rsidR="009868B5" w:rsidRPr="002708DD" w:rsidRDefault="009868B5" w:rsidP="002708DD">
            <w:pPr>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68B5" w:rsidRPr="002708DD" w:rsidRDefault="009868B5" w:rsidP="002708DD">
            <w:pPr>
              <w:rPr>
                <w:rFonts w:ascii="Times New Roman" w:eastAsia="Times New Roman" w:hAnsi="Times New Roman" w:cs="Times New Roman"/>
                <w:b/>
                <w:sz w:val="24"/>
                <w:szCs w:val="24"/>
              </w:rPr>
            </w:pP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теория</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практика</w:t>
            </w:r>
          </w:p>
        </w:tc>
      </w:tr>
      <w:tr w:rsidR="009868B5" w:rsidRPr="002708DD" w:rsidTr="003A03AC">
        <w:tc>
          <w:tcPr>
            <w:tcW w:w="9571" w:type="dxa"/>
            <w:gridSpan w:val="4"/>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В гостях у словарей– 5 класс (34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В гостях у словарей. Назначение словаря. Характер и содержание словника. Порядок расположения слов.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Структура словарной статьи. Система помет</w:t>
            </w:r>
            <w:r w:rsidR="00BF1B97" w:rsidRPr="002708DD">
              <w:rPr>
                <w:rFonts w:ascii="Times New Roman" w:hAnsi="Times New Roman" w:cs="Times New Roman"/>
                <w:sz w:val="24"/>
                <w:szCs w:val="24"/>
              </w:rPr>
              <w:t>ок</w:t>
            </w:r>
            <w:r w:rsidRPr="002708DD">
              <w:rPr>
                <w:rFonts w:ascii="Times New Roman" w:hAnsi="Times New Roman" w:cs="Times New Roman"/>
                <w:sz w:val="24"/>
                <w:szCs w:val="24"/>
              </w:rPr>
              <w:t>. Правила пользования словарём.</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3 - 4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Собирал человек слова. В.И.Даль. Жизнь и деятельность.</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5 – 6</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both"/>
              <w:rPr>
                <w:rFonts w:ascii="Times New Roman" w:hAnsi="Times New Roman" w:cs="Times New Roman"/>
                <w:sz w:val="24"/>
                <w:szCs w:val="24"/>
              </w:rPr>
            </w:pPr>
            <w:r w:rsidRPr="002708DD">
              <w:rPr>
                <w:rFonts w:ascii="Times New Roman" w:hAnsi="Times New Roman" w:cs="Times New Roman"/>
                <w:sz w:val="24"/>
                <w:szCs w:val="24"/>
              </w:rPr>
              <w:t>Д.Н.Ушаков. Орфографический словарь.</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7 - 8</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С.И.Ожегов. Значение Толкового словаря.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9- 10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Однозначные и многозначные слова. </w:t>
            </w:r>
            <w:r w:rsidRPr="002708DD">
              <w:rPr>
                <w:rFonts w:ascii="Times New Roman" w:eastAsia="Calibri" w:hAnsi="Times New Roman" w:cs="Times New Roman"/>
                <w:sz w:val="24"/>
                <w:szCs w:val="24"/>
              </w:rPr>
              <w:t>Многозначные слова – явление историческое</w:t>
            </w:r>
            <w:r w:rsidRPr="002708DD">
              <w:rPr>
                <w:rFonts w:ascii="Times New Roman" w:hAnsi="Times New Roman" w:cs="Times New Roman"/>
                <w:sz w:val="24"/>
                <w:szCs w:val="24"/>
              </w:rPr>
              <w:t>.</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11-14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eastAsia="Calibri" w:hAnsi="Times New Roman" w:cs="Times New Roman"/>
                <w:sz w:val="24"/>
                <w:szCs w:val="24"/>
              </w:rPr>
            </w:pPr>
            <w:r w:rsidRPr="002708DD">
              <w:rPr>
                <w:rFonts w:ascii="Times New Roman" w:hAnsi="Times New Roman" w:cs="Times New Roman"/>
                <w:sz w:val="24"/>
                <w:szCs w:val="24"/>
              </w:rPr>
              <w:t xml:space="preserve">Школьный словарь синонимов. </w:t>
            </w:r>
            <w:r w:rsidRPr="002708DD">
              <w:rPr>
                <w:rFonts w:ascii="Times New Roman" w:eastAsia="Calibri" w:hAnsi="Times New Roman" w:cs="Times New Roman"/>
                <w:sz w:val="24"/>
                <w:szCs w:val="24"/>
              </w:rPr>
              <w:t>Синонимический ряд. Пути возникновения синонимов</w:t>
            </w:r>
            <w:r w:rsidRPr="002708DD">
              <w:rPr>
                <w:rFonts w:ascii="Times New Roman" w:hAnsi="Times New Roman" w:cs="Times New Roman"/>
                <w:sz w:val="24"/>
                <w:szCs w:val="24"/>
              </w:rPr>
              <w:t>.</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15-20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Школьный словарь антонимов. </w:t>
            </w:r>
            <w:r w:rsidRPr="002708DD">
              <w:rPr>
                <w:rFonts w:ascii="Times New Roman" w:eastAsia="Calibri" w:hAnsi="Times New Roman" w:cs="Times New Roman"/>
                <w:sz w:val="24"/>
                <w:szCs w:val="24"/>
              </w:rPr>
              <w:t>Разнокорневые и однокоренные антонимы</w:t>
            </w:r>
            <w:r w:rsidRPr="002708DD">
              <w:rPr>
                <w:rFonts w:ascii="Times New Roman" w:hAnsi="Times New Roman" w:cs="Times New Roman"/>
                <w:sz w:val="24"/>
                <w:szCs w:val="24"/>
              </w:rPr>
              <w:t>.</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21-24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eastAsia="Calibri" w:hAnsi="Times New Roman" w:cs="Times New Roman"/>
                <w:sz w:val="24"/>
                <w:szCs w:val="24"/>
              </w:rPr>
            </w:pPr>
            <w:r w:rsidRPr="002708DD">
              <w:rPr>
                <w:rFonts w:ascii="Times New Roman" w:eastAsia="Calibri" w:hAnsi="Times New Roman" w:cs="Times New Roman"/>
                <w:sz w:val="24"/>
                <w:szCs w:val="24"/>
              </w:rPr>
              <w:t>Омонимы, омоформы, омографы, омофоны в художественной литературе</w:t>
            </w:r>
            <w:r w:rsidRPr="002708DD">
              <w:rPr>
                <w:rFonts w:ascii="Times New Roman" w:hAnsi="Times New Roman" w:cs="Times New Roman"/>
                <w:sz w:val="24"/>
                <w:szCs w:val="24"/>
              </w:rPr>
              <w:t>.</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Интернациональная лексика в русском языке. Словарь заимствованных слов. </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 xml:space="preserve">1 </w:t>
            </w:r>
            <w:r w:rsidR="009868B5" w:rsidRPr="002708DD">
              <w:rPr>
                <w:b/>
              </w:rPr>
              <w:t>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26-29</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Исконно русские слова в русском языке. Словарь устаревших слов (архаизмы, историзмы).</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30-32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both"/>
              <w:rPr>
                <w:b/>
              </w:rPr>
            </w:pPr>
            <w:r w:rsidRPr="002708DD">
              <w:t>Словарь диалектных слов.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33-3</w:t>
            </w:r>
            <w:r w:rsidR="00846F78" w:rsidRPr="002708DD">
              <w:rPr>
                <w:b/>
              </w:rPr>
              <w:t>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Итоговые занятия. </w:t>
            </w:r>
            <w:r w:rsidR="00BF1B97" w:rsidRPr="002708DD">
              <w:rPr>
                <w:rFonts w:ascii="Times New Roman" w:hAnsi="Times New Roman" w:cs="Times New Roman"/>
                <w:sz w:val="24"/>
                <w:szCs w:val="24"/>
              </w:rPr>
              <w:t>«В гостях у словарей»</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846F78" w:rsidP="002708DD">
            <w:pPr>
              <w:pStyle w:val="a4"/>
              <w:jc w:val="center"/>
              <w:rPr>
                <w:b/>
              </w:rPr>
            </w:pPr>
            <w:r w:rsidRPr="002708DD">
              <w:rPr>
                <w:b/>
              </w:rPr>
              <w:t>1ч.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9571" w:type="dxa"/>
            <w:gridSpan w:val="4"/>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В мире интересного 6 класс (34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Удивительная наука – этимология. Школьный этимологический словарь.</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Слова и вещи: почему вещи названы именно так? слова-«родственники»; всегда ли понятны слова-иностранцы».</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Русское обличие иностранных слов.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6</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Как возникли названия денежных единиц?</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7</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Удивительная шахматная страна. Происхождение шахматных терминов.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8 - 10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«Искалеченные» слова. Слова-ошибки.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11 -12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Мнимые иностранцы. «Не помнящий родства…»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13-15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Словарь русских имён. Словарь русских фамилий. Географические названия.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16-20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Составление словаря личных имён и фамилий. Краткосрочный проект.</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21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«Анатомическая» этимология: происхождение названия частей тела. </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lastRenderedPageBreak/>
              <w:t>22-27</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Обрусевшие иностранцы. Работа с Интернет-ресурсами. Латинское наследие русского языка. Греческое наследие русского языка. Арабское наследие русского языка. Международные слова.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28-30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 миру по нитке…». (Несколько отдельно взятых терминов.)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31-3</w:t>
            </w:r>
            <w:r w:rsidR="00846F78" w:rsidRPr="002708DD">
              <w:rPr>
                <w:b/>
              </w:rPr>
              <w:t>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 xml:space="preserve">Об этимологии с шуткой. Странные </w:t>
            </w:r>
            <w:r w:rsidR="00BF1B97" w:rsidRPr="002708DD">
              <w:rPr>
                <w:rFonts w:ascii="Times New Roman" w:hAnsi="Times New Roman" w:cs="Times New Roman"/>
                <w:sz w:val="24"/>
                <w:szCs w:val="24"/>
              </w:rPr>
              <w:t>превращения. Подводи</w:t>
            </w:r>
            <w:r w:rsidRPr="002708DD">
              <w:rPr>
                <w:rFonts w:ascii="Times New Roman" w:hAnsi="Times New Roman" w:cs="Times New Roman"/>
                <w:sz w:val="24"/>
                <w:szCs w:val="24"/>
              </w:rPr>
              <w:t>м итоги.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846F78" w:rsidP="002708DD">
            <w:pPr>
              <w:pStyle w:val="a4"/>
              <w:jc w:val="center"/>
              <w:rPr>
                <w:b/>
              </w:rPr>
            </w:pPr>
            <w:r w:rsidRPr="002708DD">
              <w:rPr>
                <w:b/>
              </w:rPr>
              <w:t>2</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9571" w:type="dxa"/>
            <w:gridSpan w:val="4"/>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 xml:space="preserve">Знай и умей – 7 класс (34 ч.) </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4155"/>
              </w:tabs>
              <w:rPr>
                <w:rFonts w:ascii="Times New Roman" w:hAnsi="Times New Roman" w:cs="Times New Roman"/>
                <w:sz w:val="24"/>
                <w:szCs w:val="24"/>
              </w:rPr>
            </w:pPr>
            <w:r w:rsidRPr="002708DD">
              <w:rPr>
                <w:rFonts w:ascii="Times New Roman" w:eastAsia="Times New Roman" w:hAnsi="Times New Roman" w:cs="Times New Roman"/>
                <w:sz w:val="24"/>
                <w:szCs w:val="24"/>
                <w:lang w:eastAsia="ru-RU"/>
              </w:rPr>
              <w:t>Вводное занятие. Основные признаки фразеологизма.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spacing w:before="100" w:beforeAutospacing="1" w:after="100" w:afterAutospacing="1"/>
              <w:rPr>
                <w:rFonts w:ascii="Times New Roman" w:eastAsia="Times New Roman" w:hAnsi="Times New Roman" w:cs="Times New Roman"/>
                <w:sz w:val="24"/>
                <w:szCs w:val="24"/>
                <w:lang w:eastAsia="ru-RU"/>
              </w:rPr>
            </w:pPr>
            <w:r w:rsidRPr="002708DD">
              <w:rPr>
                <w:rFonts w:ascii="Times New Roman" w:eastAsia="Times New Roman" w:hAnsi="Times New Roman" w:cs="Times New Roman"/>
                <w:sz w:val="24"/>
                <w:szCs w:val="24"/>
                <w:lang w:eastAsia="ru-RU"/>
              </w:rPr>
              <w:t>Словари и справочники по русской фразеологии.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3-9</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4155"/>
              </w:tabs>
              <w:rPr>
                <w:rFonts w:ascii="Times New Roman" w:hAnsi="Times New Roman" w:cs="Times New Roman"/>
                <w:sz w:val="24"/>
                <w:szCs w:val="24"/>
              </w:rPr>
            </w:pPr>
            <w:r w:rsidRPr="002708DD">
              <w:rPr>
                <w:rFonts w:ascii="Times New Roman" w:eastAsia="Times New Roman" w:hAnsi="Times New Roman" w:cs="Times New Roman"/>
                <w:sz w:val="24"/>
                <w:szCs w:val="24"/>
                <w:lang w:eastAsia="ru-RU"/>
              </w:rPr>
              <w:t>Группы фразеологизмов по значению. Многозначные фразеологизмы. Фразеологические обороты.</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5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spacing w:before="100" w:beforeAutospacing="1" w:after="100" w:afterAutospacing="1"/>
              <w:rPr>
                <w:rFonts w:ascii="Times New Roman" w:eastAsia="Times New Roman" w:hAnsi="Times New Roman" w:cs="Times New Roman"/>
                <w:sz w:val="24"/>
                <w:szCs w:val="24"/>
                <w:lang w:eastAsia="ru-RU"/>
              </w:rPr>
            </w:pPr>
            <w:r w:rsidRPr="002708DD">
              <w:rPr>
                <w:rFonts w:ascii="Times New Roman" w:eastAsia="Times New Roman" w:hAnsi="Times New Roman" w:cs="Times New Roman"/>
                <w:sz w:val="24"/>
                <w:szCs w:val="24"/>
                <w:lang w:eastAsia="ru-RU"/>
              </w:rPr>
              <w:t>Стилистическая характеристика фразеологизмов. Творческая лаборатория.</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11-15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hAnsi="Times New Roman" w:cs="Times New Roman"/>
                <w:sz w:val="24"/>
                <w:szCs w:val="24"/>
              </w:rPr>
            </w:pPr>
            <w:r w:rsidRPr="002708DD">
              <w:rPr>
                <w:rFonts w:ascii="Times New Roman" w:eastAsia="Calibri" w:hAnsi="Times New Roman" w:cs="Times New Roman"/>
                <w:sz w:val="24"/>
                <w:szCs w:val="24"/>
              </w:rPr>
              <w:t>Фразеология с точки зрения ее формирования.   Исконно русские фразеологизмы.</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16- 18</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Создание словаря «Крылатые выражения и фразеологизмы мифов древней Греции и русского устного народного творчества»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3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19-21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bCs/>
                <w:color w:val="000000"/>
                <w:sz w:val="24"/>
                <w:szCs w:val="24"/>
              </w:rPr>
              <w:t>Зооморфизмы. Образы животных во фразеологических оборотах различных народов.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eastAsia="Times New Roman" w:hAnsi="Times New Roman" w:cs="Times New Roman"/>
                <w:bCs/>
                <w:sz w:val="24"/>
                <w:szCs w:val="24"/>
                <w:lang w:eastAsia="ru-RU"/>
              </w:rPr>
              <w:t xml:space="preserve">Грамматическое строение фразеологических оборотов. Основные группы  </w:t>
            </w:r>
            <w:r w:rsidRPr="002708DD">
              <w:rPr>
                <w:rFonts w:ascii="Times New Roman" w:eastAsia="Times New Roman" w:hAnsi="Times New Roman" w:cs="Times New Roman"/>
                <w:sz w:val="24"/>
                <w:szCs w:val="24"/>
                <w:lang w:eastAsia="ru-RU"/>
              </w:rPr>
              <w:t xml:space="preserve"> фразеологизмов по грамматическому строению.</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23-26</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both"/>
            </w:pPr>
            <w:r w:rsidRPr="002708DD">
              <w:t>Самостоятельные части речи в составе фразеологических оборотов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27</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eastAsia="Calibri" w:hAnsi="Times New Roman" w:cs="Times New Roman"/>
                <w:sz w:val="24"/>
                <w:szCs w:val="24"/>
              </w:rPr>
            </w:pPr>
            <w:r w:rsidRPr="002708DD">
              <w:rPr>
                <w:rFonts w:ascii="Times New Roman" w:eastAsia="Calibri" w:hAnsi="Times New Roman" w:cs="Times New Roman"/>
                <w:sz w:val="24"/>
                <w:szCs w:val="24"/>
              </w:rPr>
              <w:t>Стилистические пласты фразеологии современного языка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28-29</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eastAsia="Calibri" w:hAnsi="Times New Roman" w:cs="Times New Roman"/>
                <w:sz w:val="24"/>
                <w:szCs w:val="24"/>
              </w:rPr>
            </w:pPr>
            <w:r w:rsidRPr="002708DD">
              <w:rPr>
                <w:rFonts w:ascii="Times New Roman" w:eastAsia="Calibri" w:hAnsi="Times New Roman" w:cs="Times New Roman"/>
                <w:sz w:val="24"/>
                <w:szCs w:val="24"/>
              </w:rPr>
              <w:t>Исследование текстов различных стилей.</w:t>
            </w:r>
            <w:r w:rsidRPr="002708DD">
              <w:rPr>
                <w:rFonts w:ascii="Times New Roman" w:hAnsi="Times New Roman" w:cs="Times New Roman"/>
                <w:sz w:val="24"/>
                <w:szCs w:val="24"/>
              </w:rPr>
              <w:t xml:space="preserve"> Составление словаря фразеологизмов предложенных текстов.</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eastAsia="Calibri" w:hAnsi="Times New Roman" w:cs="Times New Roman"/>
                <w:sz w:val="24"/>
                <w:szCs w:val="24"/>
              </w:rPr>
            </w:pPr>
            <w:r w:rsidRPr="002708DD">
              <w:rPr>
                <w:rFonts w:ascii="Times New Roman" w:eastAsia="Calibri" w:hAnsi="Times New Roman" w:cs="Times New Roman"/>
                <w:sz w:val="24"/>
                <w:szCs w:val="24"/>
              </w:rPr>
              <w:t>Важнейшие процессы в развитии фразеологии на современном этапе.</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31-32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eastAsia="Calibri" w:hAnsi="Times New Roman" w:cs="Times New Roman"/>
                <w:sz w:val="24"/>
                <w:szCs w:val="24"/>
              </w:rPr>
            </w:pPr>
            <w:r w:rsidRPr="002708DD">
              <w:rPr>
                <w:rFonts w:ascii="Times New Roman" w:eastAsia="Calibri" w:hAnsi="Times New Roman" w:cs="Times New Roman"/>
                <w:sz w:val="24"/>
                <w:szCs w:val="24"/>
              </w:rPr>
              <w:t>Стилистическое использование фразеологических оборотов в художественной литературе и публицистике</w:t>
            </w:r>
            <w:r w:rsidRPr="002708DD">
              <w:rPr>
                <w:rFonts w:ascii="Times New Roman" w:hAnsi="Times New Roman" w:cs="Times New Roman"/>
                <w:sz w:val="24"/>
                <w:szCs w:val="24"/>
              </w:rPr>
              <w:t xml:space="preserve"> современного периода.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2</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33-3</w:t>
            </w:r>
            <w:r w:rsidR="00846F78" w:rsidRPr="002708DD">
              <w:rPr>
                <w:b/>
              </w:rPr>
              <w:t>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tabs>
                <w:tab w:val="left" w:pos="1640"/>
              </w:tabs>
              <w:rPr>
                <w:rFonts w:ascii="Times New Roman" w:eastAsia="Calibri" w:hAnsi="Times New Roman" w:cs="Times New Roman"/>
                <w:sz w:val="24"/>
                <w:szCs w:val="24"/>
              </w:rPr>
            </w:pPr>
            <w:r w:rsidRPr="002708DD">
              <w:rPr>
                <w:rFonts w:ascii="Times New Roman" w:eastAsia="Calibri" w:hAnsi="Times New Roman" w:cs="Times New Roman"/>
                <w:sz w:val="24"/>
                <w:szCs w:val="24"/>
              </w:rPr>
              <w:t>Исследование современной фразеологии.</w:t>
            </w:r>
            <w:r w:rsidRPr="002708DD">
              <w:rPr>
                <w:rFonts w:ascii="Times New Roman" w:hAnsi="Times New Roman" w:cs="Times New Roman"/>
                <w:sz w:val="24"/>
                <w:szCs w:val="24"/>
              </w:rPr>
              <w:t xml:space="preserve"> Подведём итоги.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846F78" w:rsidP="002708DD">
            <w:pPr>
              <w:pStyle w:val="a4"/>
              <w:jc w:val="center"/>
              <w:rPr>
                <w:b/>
              </w:rPr>
            </w:pPr>
            <w:r w:rsidRPr="002708DD">
              <w:rPr>
                <w:b/>
              </w:rPr>
              <w:t>2ч.</w:t>
            </w:r>
          </w:p>
        </w:tc>
      </w:tr>
      <w:tr w:rsidR="009868B5" w:rsidRPr="002708DD" w:rsidTr="003A03AC">
        <w:tc>
          <w:tcPr>
            <w:tcW w:w="9571" w:type="dxa"/>
            <w:gridSpan w:val="4"/>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Лингвистические превращения-  8 класс (34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 чего начинается слово? Способы образования слов в современном русском языке. Школьный словарь словообразования.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Что сближает филологию и математику. Сложение в чистом виде и с помощью интерфиксов.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rPr>
                <w:b/>
              </w:rPr>
            </w:pPr>
          </w:p>
        </w:tc>
      </w:tr>
      <w:tr w:rsidR="009868B5" w:rsidRPr="002708DD" w:rsidTr="003A03AC">
        <w:trPr>
          <w:trHeight w:val="1463"/>
        </w:trPr>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3-8</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eastAsia="Times New Roman" w:hAnsi="Times New Roman" w:cs="Times New Roman"/>
                <w:color w:val="000000"/>
                <w:sz w:val="24"/>
                <w:szCs w:val="24"/>
                <w:lang w:eastAsia="ru-RU"/>
              </w:rPr>
              <w:t xml:space="preserve">Аффиксы в союзе со сложением. От чего зависит выбор аффиксов? </w:t>
            </w:r>
            <w:r w:rsidRPr="002708DD">
              <w:rPr>
                <w:rFonts w:ascii="Times New Roman" w:hAnsi="Times New Roman" w:cs="Times New Roman"/>
                <w:color w:val="000000"/>
                <w:sz w:val="24"/>
                <w:szCs w:val="24"/>
              </w:rPr>
              <w:t xml:space="preserve">Аббревиация. Сложение при сверхсокращении. </w:t>
            </w:r>
            <w:r w:rsidRPr="002708DD">
              <w:rPr>
                <w:rFonts w:ascii="Times New Roman" w:hAnsi="Times New Roman" w:cs="Times New Roman"/>
                <w:sz w:val="24"/>
                <w:szCs w:val="24"/>
              </w:rPr>
              <w:t>От чего зависит выбор словообразования? «Цепная реакция» аффиксов.</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9</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Омонимические ловушки.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rPr>
                <w:b/>
              </w:rPr>
            </w:pPr>
          </w:p>
        </w:tc>
      </w:tr>
      <w:tr w:rsidR="009868B5" w:rsidRPr="002708DD" w:rsidTr="003A03AC">
        <w:trPr>
          <w:trHeight w:val="1187"/>
        </w:trPr>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lastRenderedPageBreak/>
              <w:t>10-12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eastAsia="Times New Roman" w:hAnsi="Times New Roman" w:cs="Times New Roman"/>
                <w:color w:val="000000"/>
                <w:sz w:val="24"/>
                <w:szCs w:val="24"/>
                <w:lang w:eastAsia="ru-RU"/>
              </w:rPr>
            </w:pPr>
            <w:r w:rsidRPr="002708DD">
              <w:rPr>
                <w:rFonts w:ascii="Times New Roman" w:eastAsia="Times New Roman" w:hAnsi="Times New Roman" w:cs="Times New Roman"/>
                <w:color w:val="000000"/>
                <w:sz w:val="24"/>
                <w:szCs w:val="24"/>
                <w:lang w:eastAsia="ru-RU"/>
              </w:rPr>
              <w:t>От чего зависит значение новообразований?</w:t>
            </w:r>
          </w:p>
          <w:p w:rsidR="009868B5" w:rsidRPr="002708DD" w:rsidRDefault="009868B5" w:rsidP="002708DD">
            <w:pPr>
              <w:rPr>
                <w:rFonts w:ascii="Times New Roman" w:hAnsi="Times New Roman" w:cs="Times New Roman"/>
                <w:sz w:val="24"/>
                <w:szCs w:val="24"/>
              </w:rPr>
            </w:pPr>
            <w:r w:rsidRPr="002708DD">
              <w:rPr>
                <w:rFonts w:ascii="Times New Roman" w:eastAsia="Times New Roman" w:hAnsi="Times New Roman" w:cs="Times New Roman"/>
                <w:color w:val="000000"/>
                <w:sz w:val="24"/>
                <w:szCs w:val="24"/>
                <w:lang w:eastAsia="ru-RU"/>
              </w:rPr>
              <w:t>Стилистические, оценочные и выразительные свойства.</w:t>
            </w:r>
          </w:p>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Случайно ли ударение на новообразовании? Работа со словообразовательным словарём и словарём ударений.</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13-21</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Загадки занимательных историй.</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5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22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eastAsia="Calibri" w:hAnsi="Times New Roman" w:cs="Times New Roman"/>
                <w:bCs/>
                <w:color w:val="000000"/>
                <w:sz w:val="24"/>
                <w:szCs w:val="24"/>
                <w:lang w:eastAsia="ru-RU"/>
              </w:rPr>
              <w:t>Приложение- особый вид определения.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1</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23-30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Определение частей речи. Слова состояния и наречия, их морфемный состав. Решение текстовых задач. Работа со словообразовательным и морфемным словарями.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5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 xml:space="preserve">31 </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Словообразование и этимология.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hAnsi="Times New Roman" w:cs="Times New Roman"/>
                <w:b/>
                <w:sz w:val="24"/>
                <w:szCs w:val="24"/>
              </w:rPr>
            </w:pPr>
            <w:r w:rsidRPr="002708DD">
              <w:rPr>
                <w:rFonts w:ascii="Times New Roman" w:hAnsi="Times New Roman" w:cs="Times New Roman"/>
                <w:b/>
                <w:sz w:val="24"/>
                <w:szCs w:val="24"/>
              </w:rPr>
              <w:t>32- 3</w:t>
            </w:r>
            <w:r w:rsidR="00846F78" w:rsidRPr="002708DD">
              <w:rPr>
                <w:rFonts w:ascii="Times New Roman" w:hAnsi="Times New Roman" w:cs="Times New Roman"/>
                <w:b/>
                <w:sz w:val="24"/>
                <w:szCs w:val="24"/>
              </w:rPr>
              <w:t>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hAnsi="Times New Roman" w:cs="Times New Roman"/>
                <w:sz w:val="24"/>
                <w:szCs w:val="24"/>
              </w:rPr>
            </w:pPr>
            <w:r w:rsidRPr="002708DD">
              <w:rPr>
                <w:rFonts w:ascii="Times New Roman" w:hAnsi="Times New Roman" w:cs="Times New Roman"/>
                <w:sz w:val="24"/>
                <w:szCs w:val="24"/>
              </w:rPr>
              <w:t>Словообразовательные цепочки и словообразовательные гнёзда. Работа со словарями.</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846F78" w:rsidP="002708DD">
            <w:pPr>
              <w:pStyle w:val="a4"/>
              <w:jc w:val="center"/>
              <w:rPr>
                <w:b/>
              </w:rPr>
            </w:pPr>
            <w:r w:rsidRPr="002708DD">
              <w:rPr>
                <w:b/>
              </w:rPr>
              <w:t>1ч.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w:t>
            </w:r>
            <w:r w:rsidR="00846F78" w:rsidRPr="002708DD">
              <w:rPr>
                <w:b/>
              </w:rPr>
              <w:t>5</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BF1B97" w:rsidP="002708DD">
            <w:pPr>
              <w:rPr>
                <w:rFonts w:ascii="Times New Roman" w:hAnsi="Times New Roman" w:cs="Times New Roman"/>
                <w:sz w:val="24"/>
                <w:szCs w:val="24"/>
              </w:rPr>
            </w:pPr>
            <w:r w:rsidRPr="002708DD">
              <w:rPr>
                <w:rFonts w:ascii="Times New Roman" w:hAnsi="Times New Roman" w:cs="Times New Roman"/>
                <w:sz w:val="24"/>
                <w:szCs w:val="24"/>
              </w:rPr>
              <w:t>Подводи</w:t>
            </w:r>
            <w:r w:rsidR="009868B5" w:rsidRPr="002708DD">
              <w:rPr>
                <w:rFonts w:ascii="Times New Roman" w:hAnsi="Times New Roman" w:cs="Times New Roman"/>
                <w:sz w:val="24"/>
                <w:szCs w:val="24"/>
              </w:rPr>
              <w:t>м итоги.</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9571" w:type="dxa"/>
            <w:gridSpan w:val="4"/>
            <w:tcBorders>
              <w:top w:val="single" w:sz="4" w:space="0" w:color="auto"/>
              <w:left w:val="single" w:sz="4" w:space="0" w:color="auto"/>
              <w:bottom w:val="single" w:sz="4" w:space="0" w:color="auto"/>
              <w:right w:val="single" w:sz="4" w:space="0" w:color="auto"/>
            </w:tcBorders>
            <w:hideMark/>
          </w:tcPr>
          <w:p w:rsidR="009868B5" w:rsidRPr="002708DD" w:rsidRDefault="00016946" w:rsidP="002708DD">
            <w:pPr>
              <w:jc w:val="center"/>
              <w:rPr>
                <w:rFonts w:ascii="Times New Roman" w:hAnsi="Times New Roman" w:cs="Times New Roman"/>
                <w:b/>
                <w:sz w:val="24"/>
                <w:szCs w:val="24"/>
                <w:highlight w:val="yellow"/>
              </w:rPr>
            </w:pPr>
            <w:r w:rsidRPr="002708DD">
              <w:rPr>
                <w:rFonts w:ascii="Times New Roman" w:hAnsi="Times New Roman" w:cs="Times New Roman"/>
                <w:b/>
                <w:sz w:val="24"/>
                <w:szCs w:val="24"/>
              </w:rPr>
              <w:t xml:space="preserve">Культура речи </w:t>
            </w:r>
            <w:r w:rsidR="009868B5" w:rsidRPr="002708DD">
              <w:rPr>
                <w:rFonts w:ascii="Times New Roman" w:hAnsi="Times New Roman" w:cs="Times New Roman"/>
                <w:b/>
                <w:sz w:val="24"/>
                <w:szCs w:val="24"/>
              </w:rPr>
              <w:t>9 класс (34 ч</w:t>
            </w:r>
            <w:r w:rsidRPr="002708DD">
              <w:rPr>
                <w:rFonts w:ascii="Times New Roman" w:hAnsi="Times New Roman" w:cs="Times New Roman"/>
                <w:b/>
                <w:sz w:val="24"/>
                <w:szCs w:val="24"/>
              </w:rPr>
              <w:t>)</w:t>
            </w:r>
          </w:p>
        </w:tc>
      </w:tr>
      <w:tr w:rsidR="009868B5" w:rsidRPr="002708DD" w:rsidTr="003A03AC">
        <w:trPr>
          <w:trHeight w:val="1104"/>
        </w:trPr>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1-2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bCs/>
                <w:sz w:val="24"/>
                <w:szCs w:val="24"/>
              </w:rPr>
              <w:t>Чтение текста вслух</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3-4</w:t>
            </w:r>
          </w:p>
        </w:tc>
        <w:tc>
          <w:tcPr>
            <w:tcW w:w="6203" w:type="dxa"/>
            <w:tcBorders>
              <w:top w:val="single" w:sz="4" w:space="0" w:color="auto"/>
              <w:left w:val="single" w:sz="4" w:space="0" w:color="auto"/>
              <w:bottom w:val="single" w:sz="4" w:space="0" w:color="auto"/>
              <w:right w:val="single" w:sz="4" w:space="0" w:color="auto"/>
            </w:tcBorders>
            <w:hideMark/>
          </w:tcPr>
          <w:p w:rsidR="008759A2" w:rsidRPr="002708DD" w:rsidRDefault="008759A2" w:rsidP="002708DD">
            <w:pPr>
              <w:rPr>
                <w:rFonts w:ascii="Times New Roman" w:hAnsi="Times New Roman" w:cs="Times New Roman"/>
                <w:sz w:val="24"/>
                <w:szCs w:val="24"/>
                <w:u w:val="single"/>
              </w:rPr>
            </w:pPr>
            <w:r w:rsidRPr="002708DD">
              <w:rPr>
                <w:rFonts w:ascii="Times New Roman" w:hAnsi="Times New Roman" w:cs="Times New Roman"/>
                <w:sz w:val="24"/>
                <w:szCs w:val="24"/>
              </w:rPr>
              <w:t>Чтение  текста в соответствии с интонацией, соответствующей пунктуационному оформлению текста.</w:t>
            </w:r>
            <w:r w:rsidRPr="002708DD">
              <w:rPr>
                <w:rFonts w:ascii="Times New Roman" w:hAnsi="Times New Roman" w:cs="Times New Roman"/>
                <w:sz w:val="24"/>
                <w:szCs w:val="24"/>
                <w:u w:val="single"/>
              </w:rPr>
              <w:t xml:space="preserve"> </w:t>
            </w:r>
          </w:p>
          <w:p w:rsidR="009868B5" w:rsidRPr="002708DD" w:rsidRDefault="009868B5" w:rsidP="002708DD">
            <w:pPr>
              <w:rPr>
                <w:rFonts w:ascii="Times New Roman" w:eastAsia="Times New Roman" w:hAnsi="Times New Roman" w:cs="Times New Roman"/>
                <w:sz w:val="24"/>
                <w:szCs w:val="24"/>
                <w:highlight w:val="yellow"/>
                <w:lang w:eastAsia="ru-RU"/>
              </w:rPr>
            </w:pP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2</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5 - 6</w:t>
            </w:r>
          </w:p>
        </w:tc>
        <w:tc>
          <w:tcPr>
            <w:tcW w:w="6203" w:type="dxa"/>
            <w:tcBorders>
              <w:top w:val="single" w:sz="4" w:space="0" w:color="auto"/>
              <w:left w:val="single" w:sz="4" w:space="0" w:color="auto"/>
              <w:bottom w:val="single" w:sz="4" w:space="0" w:color="auto"/>
              <w:right w:val="single" w:sz="4" w:space="0" w:color="auto"/>
            </w:tcBorders>
            <w:hideMark/>
          </w:tcPr>
          <w:p w:rsidR="008759A2" w:rsidRPr="002708DD" w:rsidRDefault="008759A2" w:rsidP="002708DD">
            <w:pPr>
              <w:rPr>
                <w:rFonts w:ascii="Times New Roman" w:hAnsi="Times New Roman" w:cs="Times New Roman"/>
                <w:sz w:val="24"/>
                <w:szCs w:val="24"/>
              </w:rPr>
            </w:pPr>
            <w:r w:rsidRPr="002708DD">
              <w:rPr>
                <w:rFonts w:ascii="Times New Roman" w:hAnsi="Times New Roman" w:cs="Times New Roman"/>
                <w:sz w:val="24"/>
                <w:szCs w:val="24"/>
              </w:rPr>
              <w:t>Чтение  в темпе, соответствующем коммуникативной задаче.</w:t>
            </w:r>
          </w:p>
          <w:p w:rsidR="009868B5" w:rsidRPr="002708DD" w:rsidRDefault="009868B5" w:rsidP="002708DD">
            <w:pPr>
              <w:rPr>
                <w:rFonts w:ascii="Times New Roman" w:eastAsia="Times New Roman" w:hAnsi="Times New Roman" w:cs="Times New Roman"/>
                <w:sz w:val="24"/>
                <w:szCs w:val="24"/>
                <w:highlight w:val="yellow"/>
                <w:lang w:eastAsia="ru-RU"/>
              </w:rPr>
            </w:pP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2</w:t>
            </w:r>
            <w:r w:rsidR="009868B5" w:rsidRPr="002708DD">
              <w:rPr>
                <w:b/>
              </w:rPr>
              <w:t xml:space="preserve">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7 - 8</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bCs/>
                <w:sz w:val="24"/>
                <w:szCs w:val="24"/>
              </w:rPr>
              <w:t>Пересказ текста с включением приведённого высказывания</w:t>
            </w:r>
            <w:r w:rsidR="007127A4" w:rsidRPr="002708DD">
              <w:rPr>
                <w:rFonts w:ascii="Times New Roman" w:hAnsi="Times New Roman" w:cs="Times New Roman"/>
                <w:bCs/>
                <w:sz w:val="24"/>
                <w:szCs w:val="24"/>
              </w:rPr>
              <w:t>,</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 xml:space="preserve">2 </w:t>
            </w:r>
            <w:r w:rsidR="009868B5" w:rsidRPr="002708DD">
              <w:rPr>
                <w:b/>
              </w:rPr>
              <w:t>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9 - 10</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sz w:val="24"/>
                <w:szCs w:val="24"/>
              </w:rPr>
              <w:t xml:space="preserve">Пересказ прочитанного текста с  сохранением  всех  основных  микротем  исходного текста с </w:t>
            </w:r>
            <w:r w:rsidRPr="002708DD">
              <w:rPr>
                <w:rFonts w:ascii="Times New Roman" w:hAnsi="Times New Roman" w:cs="Times New Roman"/>
                <w:bCs/>
                <w:sz w:val="24"/>
                <w:szCs w:val="24"/>
              </w:rPr>
              <w:t>соблюдением  фактологической  точности.</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 xml:space="preserve"> 11-12</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bCs/>
                <w:sz w:val="24"/>
                <w:szCs w:val="24"/>
              </w:rPr>
              <w:t>Уместное, логичное  включение  приведенного  высказывания в текст.</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 xml:space="preserve"> 13-14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bCs/>
                <w:sz w:val="24"/>
                <w:szCs w:val="24"/>
              </w:rPr>
              <w:t>Применение способов цитирования.</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 xml:space="preserve"> 15-16</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bCs/>
                <w:sz w:val="24"/>
                <w:szCs w:val="24"/>
              </w:rPr>
              <w:t>Монологическое высказывание.</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rPr>
                <w:b/>
              </w:rPr>
            </w:pPr>
            <w:r w:rsidRPr="002708DD">
              <w:rPr>
                <w:b/>
              </w:rPr>
              <w:t xml:space="preserve">    2 </w:t>
            </w:r>
            <w:r w:rsidR="009868B5" w:rsidRPr="002708DD">
              <w:rPr>
                <w:b/>
              </w:rPr>
              <w:t>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 xml:space="preserve">17- 21  </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8759A2"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sz w:val="24"/>
                <w:szCs w:val="24"/>
              </w:rPr>
              <w:t>Владение лексическим материалом и умение оперировать им в условиях множественного выбора,</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4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22-25</w:t>
            </w:r>
          </w:p>
        </w:tc>
        <w:tc>
          <w:tcPr>
            <w:tcW w:w="6203" w:type="dxa"/>
            <w:tcBorders>
              <w:top w:val="single" w:sz="4" w:space="0" w:color="auto"/>
              <w:left w:val="single" w:sz="4" w:space="0" w:color="auto"/>
              <w:bottom w:val="single" w:sz="4" w:space="0" w:color="auto"/>
              <w:right w:val="single" w:sz="4" w:space="0" w:color="auto"/>
            </w:tcBorders>
            <w:hideMark/>
          </w:tcPr>
          <w:p w:rsidR="008759A2" w:rsidRPr="002708DD" w:rsidRDefault="008759A2" w:rsidP="002708DD">
            <w:pPr>
              <w:rPr>
                <w:rFonts w:ascii="Times New Roman" w:hAnsi="Times New Roman" w:cs="Times New Roman"/>
                <w:sz w:val="24"/>
                <w:szCs w:val="24"/>
              </w:rPr>
            </w:pPr>
            <w:r w:rsidRPr="002708DD">
              <w:rPr>
                <w:rFonts w:ascii="Times New Roman" w:hAnsi="Times New Roman" w:cs="Times New Roman"/>
                <w:sz w:val="24"/>
                <w:szCs w:val="24"/>
              </w:rPr>
              <w:t>Владение грамматическим материалом в  выстраивании  монолога  (не менее 10 фраз) по заданной теме с учетом условий речевой ситуации.</w:t>
            </w:r>
          </w:p>
          <w:p w:rsidR="009868B5" w:rsidRPr="002708DD" w:rsidRDefault="009868B5" w:rsidP="002708DD">
            <w:pPr>
              <w:rPr>
                <w:rFonts w:ascii="Times New Roman" w:eastAsia="Times New Roman" w:hAnsi="Times New Roman" w:cs="Times New Roman"/>
                <w:sz w:val="24"/>
                <w:szCs w:val="24"/>
                <w:highlight w:val="yellow"/>
                <w:lang w:eastAsia="ru-RU"/>
              </w:rPr>
            </w:pP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1 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3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26- 30</w:t>
            </w:r>
          </w:p>
        </w:tc>
        <w:tc>
          <w:tcPr>
            <w:tcW w:w="6203" w:type="dxa"/>
            <w:tcBorders>
              <w:top w:val="single" w:sz="4" w:space="0" w:color="auto"/>
              <w:left w:val="single" w:sz="4" w:space="0" w:color="auto"/>
              <w:bottom w:val="single" w:sz="4" w:space="0" w:color="auto"/>
              <w:right w:val="single" w:sz="4" w:space="0" w:color="auto"/>
            </w:tcBorders>
            <w:hideMark/>
          </w:tcPr>
          <w:p w:rsidR="008759A2" w:rsidRPr="002708DD" w:rsidRDefault="008759A2" w:rsidP="002708DD">
            <w:pPr>
              <w:rPr>
                <w:rFonts w:ascii="Times New Roman" w:hAnsi="Times New Roman" w:cs="Times New Roman"/>
                <w:sz w:val="24"/>
                <w:szCs w:val="24"/>
              </w:rPr>
            </w:pPr>
            <w:r w:rsidRPr="002708DD">
              <w:rPr>
                <w:rFonts w:ascii="Times New Roman" w:hAnsi="Times New Roman" w:cs="Times New Roman"/>
                <w:bCs/>
                <w:sz w:val="24"/>
                <w:szCs w:val="24"/>
              </w:rPr>
              <w:t>Диалог</w:t>
            </w:r>
            <w:r w:rsidRPr="002708DD">
              <w:rPr>
                <w:rFonts w:ascii="Times New Roman" w:hAnsi="Times New Roman" w:cs="Times New Roman"/>
                <w:sz w:val="24"/>
                <w:szCs w:val="24"/>
              </w:rPr>
              <w:t xml:space="preserve"> Ведение диалога по  поставленным вопросам   с учетом условий речевой ситуации и соблюдением речевых, грамматических, орфоэпических норм русского языка. Изложение и аргументация своего  мнения, умение обращаться с грамматическими структурами, использование  необходимого  словарного запаса, правильное употребление  формулы речевого этикета.</w:t>
            </w:r>
          </w:p>
          <w:p w:rsidR="009868B5" w:rsidRPr="002708DD" w:rsidRDefault="009868B5" w:rsidP="002708DD">
            <w:pPr>
              <w:rPr>
                <w:rFonts w:ascii="Times New Roman" w:eastAsia="Times New Roman" w:hAnsi="Times New Roman" w:cs="Times New Roman"/>
                <w:sz w:val="24"/>
                <w:szCs w:val="24"/>
                <w:highlight w:val="yellow"/>
                <w:lang w:eastAsia="ru-RU"/>
              </w:rPr>
            </w:pP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5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lastRenderedPageBreak/>
              <w:t>31-32</w:t>
            </w:r>
          </w:p>
        </w:tc>
        <w:tc>
          <w:tcPr>
            <w:tcW w:w="6203" w:type="dxa"/>
            <w:tcBorders>
              <w:top w:val="single" w:sz="4" w:space="0" w:color="auto"/>
              <w:left w:val="single" w:sz="4" w:space="0" w:color="auto"/>
              <w:bottom w:val="single" w:sz="4" w:space="0" w:color="auto"/>
              <w:right w:val="single" w:sz="4" w:space="0" w:color="auto"/>
            </w:tcBorders>
            <w:hideMark/>
          </w:tcPr>
          <w:p w:rsidR="003A03AC" w:rsidRPr="002708DD" w:rsidRDefault="003A03AC" w:rsidP="002708DD">
            <w:pPr>
              <w:rPr>
                <w:rFonts w:ascii="Times New Roman" w:hAnsi="Times New Roman" w:cs="Times New Roman"/>
                <w:sz w:val="24"/>
                <w:szCs w:val="24"/>
              </w:rPr>
            </w:pPr>
            <w:r w:rsidRPr="002708DD">
              <w:rPr>
                <w:rFonts w:ascii="Times New Roman" w:hAnsi="Times New Roman" w:cs="Times New Roman"/>
                <w:sz w:val="24"/>
                <w:szCs w:val="24"/>
              </w:rPr>
              <w:t>Обобщение и закрепление  лексико-грамматического материала и отрабатывают определенные умения и навыки по всем разделам экзамена.</w:t>
            </w:r>
            <w:r w:rsidR="007127A4" w:rsidRPr="002708DD">
              <w:rPr>
                <w:rFonts w:ascii="Times New Roman" w:hAnsi="Times New Roman" w:cs="Times New Roman"/>
                <w:sz w:val="24"/>
                <w:szCs w:val="24"/>
              </w:rPr>
              <w:t xml:space="preserve"> </w:t>
            </w:r>
            <w:r w:rsidRPr="002708DD">
              <w:rPr>
                <w:rFonts w:ascii="Times New Roman" w:hAnsi="Times New Roman" w:cs="Times New Roman"/>
                <w:sz w:val="24"/>
                <w:szCs w:val="24"/>
              </w:rPr>
              <w:t xml:space="preserve">Практикум, </w:t>
            </w:r>
          </w:p>
          <w:p w:rsidR="009868B5" w:rsidRPr="002708DD" w:rsidRDefault="009868B5" w:rsidP="002708DD">
            <w:pPr>
              <w:rPr>
                <w:rFonts w:ascii="Times New Roman" w:eastAsia="Times New Roman" w:hAnsi="Times New Roman" w:cs="Times New Roman"/>
                <w:sz w:val="24"/>
                <w:szCs w:val="24"/>
                <w:highlight w:val="yellow"/>
                <w:lang w:eastAsia="ru-RU"/>
              </w:rPr>
            </w:pP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2ч</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jc w:val="center"/>
              <w:rPr>
                <w:rFonts w:ascii="Times New Roman" w:eastAsia="Times New Roman" w:hAnsi="Times New Roman" w:cs="Times New Roman"/>
                <w:b/>
                <w:sz w:val="24"/>
                <w:szCs w:val="24"/>
                <w:lang w:eastAsia="ru-RU"/>
              </w:rPr>
            </w:pPr>
            <w:r w:rsidRPr="002708DD">
              <w:rPr>
                <w:rFonts w:ascii="Times New Roman" w:eastAsia="Times New Roman" w:hAnsi="Times New Roman" w:cs="Times New Roman"/>
                <w:b/>
                <w:sz w:val="24"/>
                <w:szCs w:val="24"/>
                <w:lang w:eastAsia="ru-RU"/>
              </w:rPr>
              <w:t>33-34</w:t>
            </w: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3A03AC" w:rsidP="002708DD">
            <w:pPr>
              <w:rPr>
                <w:rFonts w:ascii="Times New Roman" w:eastAsia="Times New Roman" w:hAnsi="Times New Roman" w:cs="Times New Roman"/>
                <w:sz w:val="24"/>
                <w:szCs w:val="24"/>
                <w:highlight w:val="yellow"/>
                <w:lang w:eastAsia="ru-RU"/>
              </w:rPr>
            </w:pPr>
            <w:r w:rsidRPr="002708DD">
              <w:rPr>
                <w:rFonts w:ascii="Times New Roman" w:hAnsi="Times New Roman" w:cs="Times New Roman"/>
                <w:sz w:val="24"/>
                <w:szCs w:val="24"/>
              </w:rPr>
              <w:t>Отработка определенных умений и навыков по всем разделам экзамена,</w:t>
            </w:r>
            <w:r w:rsidR="007127A4" w:rsidRPr="002708DD">
              <w:rPr>
                <w:rFonts w:ascii="Times New Roman" w:hAnsi="Times New Roman" w:cs="Times New Roman"/>
                <w:sz w:val="24"/>
                <w:szCs w:val="24"/>
              </w:rPr>
              <w:t xml:space="preserve"> </w:t>
            </w:r>
            <w:r w:rsidRPr="002708DD">
              <w:rPr>
                <w:rFonts w:ascii="Times New Roman" w:hAnsi="Times New Roman" w:cs="Times New Roman"/>
                <w:sz w:val="24"/>
                <w:szCs w:val="24"/>
              </w:rPr>
              <w:t>Практикум,</w:t>
            </w:r>
          </w:p>
        </w:tc>
        <w:tc>
          <w:tcPr>
            <w:tcW w:w="1087"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center"/>
              <w:rPr>
                <w:b/>
              </w:rPr>
            </w:pPr>
            <w:r w:rsidRPr="002708DD">
              <w:rPr>
                <w:b/>
              </w:rPr>
              <w:t>2 ч.</w:t>
            </w:r>
          </w:p>
        </w:tc>
      </w:tr>
      <w:tr w:rsidR="009868B5" w:rsidRPr="002708DD" w:rsidTr="003A03AC">
        <w:tc>
          <w:tcPr>
            <w:tcW w:w="846" w:type="dxa"/>
            <w:tcBorders>
              <w:top w:val="single" w:sz="4" w:space="0" w:color="auto"/>
              <w:left w:val="single" w:sz="4" w:space="0" w:color="auto"/>
              <w:bottom w:val="single" w:sz="4" w:space="0" w:color="auto"/>
              <w:right w:val="single" w:sz="4" w:space="0" w:color="auto"/>
            </w:tcBorders>
          </w:tcPr>
          <w:p w:rsidR="009868B5" w:rsidRPr="002708DD" w:rsidRDefault="009868B5" w:rsidP="002708DD">
            <w:pPr>
              <w:pStyle w:val="a4"/>
              <w:jc w:val="center"/>
              <w:rPr>
                <w:b/>
              </w:rPr>
            </w:pPr>
          </w:p>
        </w:tc>
        <w:tc>
          <w:tcPr>
            <w:tcW w:w="6203" w:type="dxa"/>
            <w:tcBorders>
              <w:top w:val="single" w:sz="4" w:space="0" w:color="auto"/>
              <w:left w:val="single" w:sz="4" w:space="0" w:color="auto"/>
              <w:bottom w:val="single" w:sz="4" w:space="0" w:color="auto"/>
              <w:right w:val="single" w:sz="4" w:space="0" w:color="auto"/>
            </w:tcBorders>
            <w:hideMark/>
          </w:tcPr>
          <w:p w:rsidR="009868B5" w:rsidRPr="002708DD" w:rsidRDefault="009868B5" w:rsidP="002708DD">
            <w:pPr>
              <w:pStyle w:val="a4"/>
              <w:jc w:val="right"/>
              <w:rPr>
                <w:b/>
              </w:rPr>
            </w:pPr>
            <w:r w:rsidRPr="002708DD">
              <w:rPr>
                <w:b/>
              </w:rPr>
              <w:t>Итого:</w:t>
            </w:r>
          </w:p>
        </w:tc>
        <w:tc>
          <w:tcPr>
            <w:tcW w:w="1087"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 xml:space="preserve"> </w:t>
            </w:r>
          </w:p>
        </w:tc>
        <w:tc>
          <w:tcPr>
            <w:tcW w:w="1435" w:type="dxa"/>
            <w:tcBorders>
              <w:top w:val="single" w:sz="4" w:space="0" w:color="auto"/>
              <w:left w:val="single" w:sz="4" w:space="0" w:color="auto"/>
              <w:bottom w:val="single" w:sz="4" w:space="0" w:color="auto"/>
              <w:right w:val="single" w:sz="4" w:space="0" w:color="auto"/>
            </w:tcBorders>
            <w:hideMark/>
          </w:tcPr>
          <w:p w:rsidR="009868B5" w:rsidRPr="002708DD" w:rsidRDefault="002C2B3D" w:rsidP="002708DD">
            <w:pPr>
              <w:pStyle w:val="a4"/>
              <w:jc w:val="center"/>
              <w:rPr>
                <w:b/>
              </w:rPr>
            </w:pPr>
            <w:r w:rsidRPr="002708DD">
              <w:rPr>
                <w:b/>
              </w:rPr>
              <w:t xml:space="preserve"> </w:t>
            </w:r>
          </w:p>
        </w:tc>
      </w:tr>
    </w:tbl>
    <w:p w:rsidR="009868B5" w:rsidRPr="002708DD" w:rsidRDefault="009868B5" w:rsidP="002708DD">
      <w:pPr>
        <w:pStyle w:val="a4"/>
        <w:jc w:val="center"/>
        <w:rPr>
          <w:b/>
        </w:rPr>
      </w:pPr>
      <w:r w:rsidRPr="002708DD">
        <w:rPr>
          <w:b/>
        </w:rPr>
        <w:t>СОДЕРЖАНИЕ КУРСА</w:t>
      </w:r>
    </w:p>
    <w:p w:rsidR="009868B5" w:rsidRPr="002708DD" w:rsidRDefault="00BF1B97" w:rsidP="002708DD">
      <w:pPr>
        <w:tabs>
          <w:tab w:val="left" w:pos="3345"/>
        </w:tabs>
        <w:spacing w:after="0" w:line="240" w:lineRule="auto"/>
        <w:jc w:val="center"/>
        <w:rPr>
          <w:rFonts w:ascii="Times New Roman" w:hAnsi="Times New Roman" w:cs="Times New Roman"/>
          <w:b/>
          <w:sz w:val="24"/>
          <w:szCs w:val="24"/>
        </w:rPr>
      </w:pPr>
      <w:r w:rsidRPr="002708DD">
        <w:rPr>
          <w:rFonts w:ascii="Times New Roman" w:hAnsi="Times New Roman" w:cs="Times New Roman"/>
          <w:b/>
          <w:sz w:val="24"/>
          <w:szCs w:val="24"/>
        </w:rPr>
        <w:t>В гостях у словарей</w:t>
      </w:r>
      <w:r w:rsidR="009868B5" w:rsidRPr="002708DD">
        <w:rPr>
          <w:rFonts w:ascii="Times New Roman" w:hAnsi="Times New Roman" w:cs="Times New Roman"/>
          <w:b/>
          <w:sz w:val="24"/>
          <w:szCs w:val="24"/>
        </w:rPr>
        <w:t>. 5 КЛАСС</w:t>
      </w:r>
    </w:p>
    <w:p w:rsidR="009868B5" w:rsidRPr="002708DD" w:rsidRDefault="009868B5" w:rsidP="002708DD">
      <w:pPr>
        <w:spacing w:after="0" w:line="240" w:lineRule="auto"/>
        <w:ind w:firstLine="708"/>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 xml:space="preserve">Занятия по программе  </w:t>
      </w:r>
      <w:r w:rsidRPr="002708DD">
        <w:rPr>
          <w:rFonts w:ascii="Times New Roman" w:hAnsi="Times New Roman" w:cs="Times New Roman"/>
          <w:sz w:val="24"/>
          <w:szCs w:val="24"/>
        </w:rPr>
        <w:t xml:space="preserve"> «</w:t>
      </w:r>
      <w:r w:rsidR="00BF1B97" w:rsidRPr="002708DD">
        <w:rPr>
          <w:rFonts w:ascii="Times New Roman" w:hAnsi="Times New Roman" w:cs="Times New Roman"/>
          <w:sz w:val="24"/>
          <w:szCs w:val="24"/>
        </w:rPr>
        <w:t>В гостях у словарей</w:t>
      </w:r>
      <w:r w:rsidRPr="002708DD">
        <w:rPr>
          <w:rFonts w:ascii="Times New Roman" w:hAnsi="Times New Roman" w:cs="Times New Roman"/>
          <w:sz w:val="24"/>
          <w:szCs w:val="24"/>
        </w:rPr>
        <w:t>»</w:t>
      </w:r>
      <w:r w:rsidRPr="002708DD">
        <w:rPr>
          <w:rFonts w:ascii="Times New Roman" w:eastAsia="Calibri" w:hAnsi="Times New Roman" w:cs="Times New Roman"/>
          <w:sz w:val="24"/>
          <w:szCs w:val="24"/>
        </w:rPr>
        <w:t xml:space="preserve"> имеют большое познавательное и восп</w:t>
      </w:r>
      <w:r w:rsidRPr="002708DD">
        <w:rPr>
          <w:rFonts w:ascii="Times New Roman" w:hAnsi="Times New Roman" w:cs="Times New Roman"/>
          <w:sz w:val="24"/>
          <w:szCs w:val="24"/>
        </w:rPr>
        <w:t xml:space="preserve">итательное значение, является перовой ступенью в изучении отечественной лексикографии, знакомит учащихся с выдающимися составителями лингвистических словарей, разнообразием лингвистических словарей, готовит учащихся к более глубокому знакомству и изучению лингвистических словарей и выполнению школьного проекта. </w:t>
      </w:r>
      <w:r w:rsidRPr="002708DD">
        <w:rPr>
          <w:rFonts w:ascii="Times New Roman" w:eastAsia="Calibri" w:hAnsi="Times New Roman" w:cs="Times New Roman"/>
          <w:sz w:val="24"/>
          <w:szCs w:val="24"/>
        </w:rPr>
        <w:t xml:space="preserve"> Углубленное изучение словарного состава русского языка формирует у детей представление о необыкновенном богатстве его лексики, желание обогатить свой словарный запас, развивает языковой эстетический вкус. Занятия способствуют развитию любви к русскому языку, уважения к народу – творцу языка.</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ab/>
        <w:t>Занятия также имеют большое практическое значение. Занимаясь лексикой, учащиеся повышают культуру речи, развивают умение пользоваться справочной литературой. На занятиях обогащается словарный и фразеологический запас школьников.</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ab/>
        <w:t>Это способствует формированию у школьников интереса к работе исследователей языка и закладывает профессиональный интерес к занятиям лингвистикой</w:t>
      </w:r>
      <w:r w:rsidRPr="002708DD">
        <w:rPr>
          <w:rFonts w:ascii="Times New Roman" w:hAnsi="Times New Roman" w:cs="Times New Roman"/>
          <w:sz w:val="24"/>
          <w:szCs w:val="24"/>
        </w:rPr>
        <w:t>.</w:t>
      </w:r>
    </w:p>
    <w:p w:rsidR="009868B5" w:rsidRPr="002708DD" w:rsidRDefault="009868B5" w:rsidP="002708DD">
      <w:pPr>
        <w:spacing w:after="0" w:line="240" w:lineRule="auto"/>
        <w:jc w:val="both"/>
        <w:rPr>
          <w:rFonts w:ascii="Times New Roman" w:eastAsiaTheme="minorHAnsi" w:hAnsi="Times New Roman" w:cs="Times New Roman"/>
          <w:b/>
          <w:sz w:val="24"/>
          <w:szCs w:val="24"/>
        </w:rPr>
      </w:pPr>
      <w:r w:rsidRPr="002708DD">
        <w:rPr>
          <w:rFonts w:ascii="Times New Roman" w:eastAsia="Calibri" w:hAnsi="Times New Roman" w:cs="Times New Roman"/>
          <w:b/>
          <w:sz w:val="24"/>
          <w:szCs w:val="24"/>
        </w:rPr>
        <w:t>ЦЕЛИ:</w:t>
      </w:r>
    </w:p>
    <w:p w:rsidR="009868B5" w:rsidRPr="002708DD" w:rsidRDefault="009868B5" w:rsidP="002708DD">
      <w:pPr>
        <w:pStyle w:val="a3"/>
        <w:numPr>
          <w:ilvl w:val="0"/>
          <w:numId w:val="5"/>
        </w:numPr>
        <w:tabs>
          <w:tab w:val="num" w:pos="426"/>
        </w:tabs>
        <w:spacing w:after="0" w:line="240" w:lineRule="auto"/>
        <w:ind w:left="0" w:firstLine="0"/>
        <w:jc w:val="both"/>
        <w:rPr>
          <w:rFonts w:ascii="Times New Roman" w:eastAsia="Calibri" w:hAnsi="Times New Roman" w:cs="Times New Roman"/>
          <w:i/>
          <w:sz w:val="24"/>
          <w:szCs w:val="24"/>
          <w:u w:val="single"/>
        </w:rPr>
      </w:pPr>
      <w:r w:rsidRPr="002708DD">
        <w:rPr>
          <w:rFonts w:ascii="Times New Roman" w:hAnsi="Times New Roman" w:cs="Times New Roman"/>
          <w:sz w:val="24"/>
          <w:szCs w:val="24"/>
        </w:rPr>
        <w:t xml:space="preserve"> Знакомство  учащихся с выдающимися учёными-русистами, составителями русских словарей.</w:t>
      </w:r>
    </w:p>
    <w:p w:rsidR="009868B5" w:rsidRPr="002708DD" w:rsidRDefault="009868B5" w:rsidP="002708DD">
      <w:pPr>
        <w:pStyle w:val="a3"/>
        <w:numPr>
          <w:ilvl w:val="0"/>
          <w:numId w:val="5"/>
        </w:numPr>
        <w:tabs>
          <w:tab w:val="num" w:pos="426"/>
        </w:tabs>
        <w:spacing w:after="0" w:line="240" w:lineRule="auto"/>
        <w:ind w:left="0" w:firstLine="0"/>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Расширение знаний учащихся по лексикологии, полученные в ходе освоения основной программы по русскому языку</w:t>
      </w:r>
      <w:r w:rsidRPr="002708DD">
        <w:rPr>
          <w:rFonts w:ascii="Times New Roman" w:hAnsi="Times New Roman" w:cs="Times New Roman"/>
          <w:sz w:val="24"/>
          <w:szCs w:val="24"/>
        </w:rPr>
        <w:t>.</w:t>
      </w:r>
    </w:p>
    <w:p w:rsidR="009868B5" w:rsidRPr="002708DD" w:rsidRDefault="009868B5" w:rsidP="002708DD">
      <w:pPr>
        <w:numPr>
          <w:ilvl w:val="0"/>
          <w:numId w:val="5"/>
        </w:numPr>
        <w:tabs>
          <w:tab w:val="num" w:pos="426"/>
        </w:tabs>
        <w:spacing w:after="0" w:line="240" w:lineRule="auto"/>
        <w:ind w:left="0" w:firstLine="0"/>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П</w:t>
      </w:r>
      <w:r w:rsidRPr="002708DD">
        <w:rPr>
          <w:rFonts w:ascii="Times New Roman" w:hAnsi="Times New Roman" w:cs="Times New Roman"/>
          <w:sz w:val="24"/>
          <w:szCs w:val="24"/>
        </w:rPr>
        <w:t>ополнение словарного запаса детей.</w:t>
      </w:r>
    </w:p>
    <w:p w:rsidR="009868B5" w:rsidRPr="002708DD" w:rsidRDefault="009868B5" w:rsidP="002708DD">
      <w:pPr>
        <w:pStyle w:val="a3"/>
        <w:numPr>
          <w:ilvl w:val="0"/>
          <w:numId w:val="5"/>
        </w:numPr>
        <w:tabs>
          <w:tab w:val="num" w:pos="426"/>
        </w:tabs>
        <w:spacing w:after="0" w:line="240" w:lineRule="auto"/>
        <w:ind w:left="426" w:hanging="426"/>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Формирование умений  пользоваться толк</w:t>
      </w:r>
      <w:r w:rsidRPr="002708DD">
        <w:rPr>
          <w:rFonts w:ascii="Times New Roman" w:hAnsi="Times New Roman" w:cs="Times New Roman"/>
          <w:sz w:val="24"/>
          <w:szCs w:val="24"/>
        </w:rPr>
        <w:t>овыми словарями различных типов.</w:t>
      </w:r>
    </w:p>
    <w:p w:rsidR="009868B5" w:rsidRPr="002708DD" w:rsidRDefault="009868B5" w:rsidP="002708DD">
      <w:pPr>
        <w:numPr>
          <w:ilvl w:val="0"/>
          <w:numId w:val="5"/>
        </w:numPr>
        <w:tabs>
          <w:tab w:val="num" w:pos="426"/>
        </w:tabs>
        <w:spacing w:after="0" w:line="240" w:lineRule="auto"/>
        <w:ind w:left="0" w:firstLine="0"/>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Создание основы для более глубокого изучения лексикологии</w:t>
      </w:r>
      <w:r w:rsidRPr="002708DD">
        <w:rPr>
          <w:rFonts w:ascii="Times New Roman" w:hAnsi="Times New Roman" w:cs="Times New Roman"/>
          <w:sz w:val="24"/>
          <w:szCs w:val="24"/>
        </w:rPr>
        <w:t>.</w:t>
      </w:r>
    </w:p>
    <w:p w:rsidR="009868B5" w:rsidRPr="002708DD" w:rsidRDefault="009868B5" w:rsidP="002708DD">
      <w:pPr>
        <w:numPr>
          <w:ilvl w:val="0"/>
          <w:numId w:val="5"/>
        </w:numPr>
        <w:tabs>
          <w:tab w:val="num" w:pos="426"/>
        </w:tabs>
        <w:spacing w:after="0" w:line="240" w:lineRule="auto"/>
        <w:ind w:left="0" w:firstLine="0"/>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Развитие интереса к изучению русского языка,   любви  к родному слову,  формирование  эстетического вкуса.</w:t>
      </w:r>
    </w:p>
    <w:p w:rsidR="009868B5" w:rsidRPr="002708DD" w:rsidRDefault="009868B5" w:rsidP="002708DD">
      <w:pPr>
        <w:spacing w:after="0" w:line="240" w:lineRule="auto"/>
        <w:jc w:val="both"/>
        <w:rPr>
          <w:rFonts w:ascii="Times New Roman" w:eastAsia="Calibri" w:hAnsi="Times New Roman" w:cs="Times New Roman"/>
          <w:sz w:val="24"/>
          <w:szCs w:val="24"/>
        </w:rPr>
      </w:pPr>
    </w:p>
    <w:p w:rsidR="009868B5" w:rsidRPr="002708DD" w:rsidRDefault="009868B5" w:rsidP="002708DD">
      <w:pPr>
        <w:spacing w:after="0" w:line="240" w:lineRule="auto"/>
        <w:jc w:val="both"/>
        <w:rPr>
          <w:rFonts w:ascii="Times New Roman" w:eastAsia="Calibri" w:hAnsi="Times New Roman" w:cs="Times New Roman"/>
          <w:b/>
          <w:i/>
          <w:sz w:val="24"/>
          <w:szCs w:val="24"/>
        </w:rPr>
      </w:pPr>
      <w:r w:rsidRPr="002708DD">
        <w:rPr>
          <w:rFonts w:ascii="Times New Roman" w:eastAsia="Calibri" w:hAnsi="Times New Roman" w:cs="Times New Roman"/>
          <w:b/>
          <w:i/>
          <w:sz w:val="24"/>
          <w:szCs w:val="24"/>
        </w:rPr>
        <w:t>Предполагаемый результат</w:t>
      </w:r>
    </w:p>
    <w:p w:rsidR="009868B5" w:rsidRPr="002708DD" w:rsidRDefault="009868B5" w:rsidP="002708DD">
      <w:pPr>
        <w:spacing w:after="0" w:line="240" w:lineRule="auto"/>
        <w:ind w:firstLine="708"/>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 xml:space="preserve">К концу изучения курса </w:t>
      </w:r>
      <w:r w:rsidRPr="002708DD">
        <w:rPr>
          <w:rFonts w:ascii="Times New Roman" w:hAnsi="Times New Roman" w:cs="Times New Roman"/>
          <w:sz w:val="24"/>
          <w:szCs w:val="24"/>
        </w:rPr>
        <w:t>«</w:t>
      </w:r>
      <w:r w:rsidR="00BF1B97" w:rsidRPr="002708DD">
        <w:rPr>
          <w:rFonts w:ascii="Times New Roman" w:hAnsi="Times New Roman" w:cs="Times New Roman"/>
          <w:sz w:val="24"/>
          <w:szCs w:val="24"/>
        </w:rPr>
        <w:t>В гостях у словарей</w:t>
      </w:r>
      <w:r w:rsidRPr="002708DD">
        <w:rPr>
          <w:rFonts w:ascii="Times New Roman" w:hAnsi="Times New Roman" w:cs="Times New Roman"/>
          <w:sz w:val="24"/>
          <w:szCs w:val="24"/>
        </w:rPr>
        <w:t xml:space="preserve">» </w:t>
      </w:r>
      <w:r w:rsidRPr="002708DD">
        <w:rPr>
          <w:rFonts w:ascii="Times New Roman" w:eastAsia="Calibri" w:hAnsi="Times New Roman" w:cs="Times New Roman"/>
          <w:sz w:val="24"/>
          <w:szCs w:val="24"/>
        </w:rPr>
        <w:t>учащиеся должны получить и уметь использовать на практике следующие знания и умения:</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1. Знать определения основных понятий лексикологии, уметь нах</w:t>
      </w:r>
      <w:r w:rsidRPr="002708DD">
        <w:rPr>
          <w:rFonts w:ascii="Times New Roman" w:hAnsi="Times New Roman" w:cs="Times New Roman"/>
          <w:sz w:val="24"/>
          <w:szCs w:val="24"/>
        </w:rPr>
        <w:t>одить языковые явления в тексте.</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2. Уметь пользоваться толковым словарём, словарями синонимов, антонимов и омонимов, уметь определять по указанным словарям основные сведения об определённом слове</w:t>
      </w:r>
      <w:r w:rsidRPr="002708DD">
        <w:rPr>
          <w:rFonts w:ascii="Times New Roman" w:hAnsi="Times New Roman" w:cs="Times New Roman"/>
          <w:sz w:val="24"/>
          <w:szCs w:val="24"/>
        </w:rPr>
        <w:t>.</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eastAsia="Calibri" w:hAnsi="Times New Roman" w:cs="Times New Roman"/>
          <w:sz w:val="24"/>
          <w:szCs w:val="24"/>
        </w:rPr>
        <w:t>3. Уметь использовать полученные знания в практике речевого общения.</w:t>
      </w:r>
    </w:p>
    <w:p w:rsidR="009868B5" w:rsidRPr="002708DD" w:rsidRDefault="009868B5" w:rsidP="002708DD">
      <w:pPr>
        <w:spacing w:line="240" w:lineRule="auto"/>
        <w:jc w:val="both"/>
        <w:rPr>
          <w:rFonts w:ascii="Times New Roman" w:eastAsiaTheme="minorHAnsi" w:hAnsi="Times New Roman" w:cs="Times New Roman"/>
          <w:sz w:val="24"/>
          <w:szCs w:val="24"/>
        </w:rPr>
      </w:pPr>
    </w:p>
    <w:p w:rsidR="009868B5" w:rsidRPr="002708DD" w:rsidRDefault="009868B5" w:rsidP="002708DD">
      <w:pPr>
        <w:spacing w:after="0" w:line="240" w:lineRule="auto"/>
        <w:ind w:firstLine="709"/>
        <w:jc w:val="both"/>
        <w:rPr>
          <w:rFonts w:ascii="Times New Roman" w:eastAsia="Calibri" w:hAnsi="Times New Roman" w:cs="Times New Roman"/>
          <w:sz w:val="24"/>
          <w:szCs w:val="24"/>
        </w:rPr>
      </w:pPr>
      <w:r w:rsidRPr="002708DD">
        <w:rPr>
          <w:rFonts w:ascii="Times New Roman" w:hAnsi="Times New Roman" w:cs="Times New Roman"/>
          <w:sz w:val="24"/>
          <w:szCs w:val="24"/>
        </w:rPr>
        <w:t>.</w:t>
      </w:r>
    </w:p>
    <w:p w:rsidR="009868B5" w:rsidRPr="002708DD" w:rsidRDefault="009868B5" w:rsidP="002708DD">
      <w:pPr>
        <w:spacing w:after="0" w:line="240" w:lineRule="auto"/>
        <w:jc w:val="both"/>
        <w:rPr>
          <w:rFonts w:ascii="Times New Roman" w:hAnsi="Times New Roman" w:cs="Times New Roman"/>
          <w:b/>
          <w:sz w:val="24"/>
          <w:szCs w:val="24"/>
          <w:lang w:eastAsia="en-US"/>
        </w:rPr>
      </w:pPr>
      <w:r w:rsidRPr="002708DD">
        <w:rPr>
          <w:rFonts w:ascii="Times New Roman" w:hAnsi="Times New Roman" w:cs="Times New Roman"/>
          <w:b/>
          <w:sz w:val="24"/>
          <w:szCs w:val="24"/>
        </w:rPr>
        <w:t>Термины и понятия, изучаемые на занятиях:</w:t>
      </w:r>
    </w:p>
    <w:p w:rsidR="009868B5" w:rsidRPr="002708DD" w:rsidRDefault="009868B5" w:rsidP="002708DD">
      <w:pPr>
        <w:spacing w:after="0" w:line="240" w:lineRule="auto"/>
        <w:jc w:val="both"/>
        <w:rPr>
          <w:rFonts w:ascii="Times New Roman" w:eastAsia="Calibri" w:hAnsi="Times New Roman" w:cs="Times New Roman"/>
          <w:sz w:val="24"/>
          <w:szCs w:val="24"/>
        </w:rPr>
      </w:pPr>
      <w:r w:rsidRPr="002708DD">
        <w:rPr>
          <w:rFonts w:ascii="Times New Roman" w:hAnsi="Times New Roman" w:cs="Times New Roman"/>
          <w:sz w:val="24"/>
          <w:szCs w:val="24"/>
        </w:rPr>
        <w:t>Учёный-русист, словник, система помет, словарная статья, однозначные / многозначные слова, синонимы, синонимический ряд, и</w:t>
      </w:r>
      <w:r w:rsidRPr="002708DD">
        <w:rPr>
          <w:rFonts w:ascii="Times New Roman" w:eastAsia="Calibri" w:hAnsi="Times New Roman" w:cs="Times New Roman"/>
          <w:sz w:val="24"/>
          <w:szCs w:val="24"/>
        </w:rPr>
        <w:t>деографические синонимы</w:t>
      </w:r>
      <w:r w:rsidRPr="002708DD">
        <w:rPr>
          <w:rFonts w:ascii="Times New Roman" w:hAnsi="Times New Roman" w:cs="Times New Roman"/>
          <w:sz w:val="24"/>
          <w:szCs w:val="24"/>
        </w:rPr>
        <w:t>, контекстуальные синонимы, антонимы, р</w:t>
      </w:r>
      <w:r w:rsidRPr="002708DD">
        <w:rPr>
          <w:rFonts w:ascii="Times New Roman" w:eastAsia="Calibri" w:hAnsi="Times New Roman" w:cs="Times New Roman"/>
          <w:sz w:val="24"/>
          <w:szCs w:val="24"/>
        </w:rPr>
        <w:t>азнокорневые и однокоренные антонимы</w:t>
      </w:r>
      <w:r w:rsidRPr="002708DD">
        <w:rPr>
          <w:rFonts w:ascii="Times New Roman" w:hAnsi="Times New Roman" w:cs="Times New Roman"/>
          <w:sz w:val="24"/>
          <w:szCs w:val="24"/>
        </w:rPr>
        <w:t xml:space="preserve">, контекстуальные </w:t>
      </w:r>
      <w:r w:rsidRPr="002708DD">
        <w:rPr>
          <w:rFonts w:ascii="Times New Roman" w:hAnsi="Times New Roman" w:cs="Times New Roman"/>
          <w:sz w:val="24"/>
          <w:szCs w:val="24"/>
        </w:rPr>
        <w:lastRenderedPageBreak/>
        <w:t xml:space="preserve">антонимы, Омонимы, омоформы, омографы, омофоны, интернациональная лексика, заимствованные слова, архаизмы, историзмы, устаревшая лексика, диалектизмы (диалектные слова), лингвокультуроведческий словарь.  </w:t>
      </w:r>
    </w:p>
    <w:p w:rsidR="009868B5" w:rsidRPr="002708DD" w:rsidRDefault="009868B5" w:rsidP="002708DD">
      <w:pPr>
        <w:spacing w:line="240" w:lineRule="auto"/>
        <w:jc w:val="both"/>
        <w:rPr>
          <w:rFonts w:ascii="Times New Roman" w:eastAsia="Calibri" w:hAnsi="Times New Roman" w:cs="Times New Roman"/>
          <w:sz w:val="24"/>
          <w:szCs w:val="24"/>
        </w:rPr>
      </w:pPr>
    </w:p>
    <w:p w:rsidR="009868B5" w:rsidRPr="002708DD" w:rsidRDefault="00BF1B97" w:rsidP="002708DD">
      <w:pPr>
        <w:spacing w:after="0" w:line="240" w:lineRule="auto"/>
        <w:jc w:val="center"/>
        <w:rPr>
          <w:rFonts w:ascii="Times New Roman" w:eastAsiaTheme="minorHAnsi" w:hAnsi="Times New Roman" w:cs="Times New Roman"/>
          <w:b/>
          <w:sz w:val="24"/>
          <w:szCs w:val="24"/>
        </w:rPr>
      </w:pPr>
      <w:r w:rsidRPr="002708DD">
        <w:rPr>
          <w:rFonts w:ascii="Times New Roman" w:hAnsi="Times New Roman" w:cs="Times New Roman"/>
          <w:b/>
          <w:sz w:val="24"/>
          <w:szCs w:val="24"/>
        </w:rPr>
        <w:t>В мире интересного</w:t>
      </w:r>
      <w:r w:rsidR="009868B5" w:rsidRPr="002708DD">
        <w:rPr>
          <w:rFonts w:ascii="Times New Roman" w:hAnsi="Times New Roman" w:cs="Times New Roman"/>
          <w:b/>
          <w:sz w:val="24"/>
          <w:szCs w:val="24"/>
        </w:rPr>
        <w:t>. 6 КЛАСС</w:t>
      </w:r>
    </w:p>
    <w:p w:rsidR="009868B5" w:rsidRPr="002708DD" w:rsidRDefault="009868B5" w:rsidP="002708DD">
      <w:pPr>
        <w:spacing w:after="0" w:line="240" w:lineRule="auto"/>
        <w:jc w:val="both"/>
        <w:rPr>
          <w:rFonts w:ascii="Times New Roman" w:hAnsi="Times New Roman" w:cs="Times New Roman"/>
          <w:sz w:val="24"/>
          <w:szCs w:val="24"/>
        </w:rPr>
      </w:pP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ab/>
        <w:t xml:space="preserve">В разных языках существуют почти одинаковые названия для некоторых вещей, действий, явлений. Наука </w:t>
      </w:r>
      <w:r w:rsidRPr="002708DD">
        <w:rPr>
          <w:rFonts w:ascii="Times New Roman" w:hAnsi="Times New Roman" w:cs="Times New Roman"/>
          <w:b/>
          <w:sz w:val="24"/>
          <w:szCs w:val="24"/>
        </w:rPr>
        <w:t>этимология</w:t>
      </w:r>
      <w:r w:rsidRPr="002708DD">
        <w:rPr>
          <w:rFonts w:ascii="Times New Roman" w:hAnsi="Times New Roman" w:cs="Times New Roman"/>
          <w:sz w:val="24"/>
          <w:szCs w:val="24"/>
        </w:rPr>
        <w:t xml:space="preserve"> помогает </w:t>
      </w:r>
      <w:proofErr w:type="gramStart"/>
      <w:r w:rsidRPr="002708DD">
        <w:rPr>
          <w:rFonts w:ascii="Times New Roman" w:hAnsi="Times New Roman" w:cs="Times New Roman"/>
          <w:sz w:val="24"/>
          <w:szCs w:val="24"/>
        </w:rPr>
        <w:t>объяснить«</w:t>
      </w:r>
      <w:proofErr w:type="gramEnd"/>
      <w:r w:rsidRPr="002708DD">
        <w:rPr>
          <w:rFonts w:ascii="Times New Roman" w:hAnsi="Times New Roman" w:cs="Times New Roman"/>
          <w:sz w:val="24"/>
          <w:szCs w:val="24"/>
        </w:rPr>
        <w:t>одинаковость» слов, учитывая закономерности языка. Углубленное изучение происхождения названий, их истории формирует у учащихся возможность выражать  разнообразие  мыслей и чувств.  Для того чтобы быстро и легко понимать друг друга, уметь правильно и логично рассуждать, нужно владеть необходимым уровнем развития компетентности в области происхождения слов и выражений русского языка, изменении в их значении.</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На это рассчитан</w:t>
      </w:r>
      <w:r w:rsidR="00BF1B97" w:rsidRPr="002708DD">
        <w:rPr>
          <w:rFonts w:ascii="Times New Roman" w:hAnsi="Times New Roman" w:cs="Times New Roman"/>
          <w:sz w:val="24"/>
          <w:szCs w:val="24"/>
        </w:rPr>
        <w:t>ы занятия «В мире интересного</w:t>
      </w:r>
      <w:r w:rsidRPr="002708DD">
        <w:rPr>
          <w:rFonts w:ascii="Times New Roman" w:hAnsi="Times New Roman" w:cs="Times New Roman"/>
          <w:sz w:val="24"/>
          <w:szCs w:val="24"/>
        </w:rPr>
        <w:t xml:space="preserve">». </w:t>
      </w:r>
    </w:p>
    <w:p w:rsidR="009868B5" w:rsidRPr="002708DD" w:rsidRDefault="009868B5" w:rsidP="002708DD">
      <w:pPr>
        <w:spacing w:after="0" w:line="240" w:lineRule="auto"/>
        <w:ind w:firstLine="360"/>
        <w:jc w:val="both"/>
        <w:rPr>
          <w:rFonts w:ascii="Times New Roman" w:hAnsi="Times New Roman" w:cs="Times New Roman"/>
          <w:sz w:val="24"/>
          <w:szCs w:val="24"/>
        </w:rPr>
      </w:pPr>
      <w:r w:rsidRPr="002708DD">
        <w:rPr>
          <w:rFonts w:ascii="Times New Roman" w:hAnsi="Times New Roman" w:cs="Times New Roman"/>
          <w:sz w:val="24"/>
          <w:szCs w:val="24"/>
        </w:rPr>
        <w:t xml:space="preserve">К концу 6 класса учащиеся </w:t>
      </w:r>
      <w:r w:rsidRPr="002708DD">
        <w:rPr>
          <w:rFonts w:ascii="Times New Roman" w:hAnsi="Times New Roman" w:cs="Times New Roman"/>
          <w:b/>
          <w:i/>
          <w:sz w:val="24"/>
          <w:szCs w:val="24"/>
        </w:rPr>
        <w:t>должны овладеть следующими умениями</w:t>
      </w:r>
      <w:r w:rsidRPr="002708DD">
        <w:rPr>
          <w:rFonts w:ascii="Times New Roman" w:hAnsi="Times New Roman" w:cs="Times New Roman"/>
          <w:sz w:val="24"/>
          <w:szCs w:val="24"/>
        </w:rPr>
        <w:t>:</w:t>
      </w:r>
    </w:p>
    <w:p w:rsidR="009868B5" w:rsidRPr="002708DD" w:rsidRDefault="009868B5" w:rsidP="002708DD">
      <w:pPr>
        <w:pStyle w:val="a3"/>
        <w:numPr>
          <w:ilvl w:val="0"/>
          <w:numId w:val="7"/>
        </w:numPr>
        <w:spacing w:after="0" w:line="240" w:lineRule="auto"/>
        <w:ind w:left="0" w:firstLine="360"/>
        <w:jc w:val="both"/>
        <w:rPr>
          <w:rFonts w:ascii="Times New Roman" w:hAnsi="Times New Roman" w:cs="Times New Roman"/>
          <w:sz w:val="24"/>
          <w:szCs w:val="24"/>
        </w:rPr>
      </w:pPr>
      <w:r w:rsidRPr="002708DD">
        <w:rPr>
          <w:rFonts w:ascii="Times New Roman" w:hAnsi="Times New Roman" w:cs="Times New Roman"/>
          <w:sz w:val="24"/>
          <w:szCs w:val="24"/>
        </w:rPr>
        <w:t>Различать разговорную речь, научный, публицистический, официально-деловой стиль, язык художественной литературы.</w:t>
      </w:r>
    </w:p>
    <w:p w:rsidR="009868B5" w:rsidRPr="002708DD" w:rsidRDefault="009868B5" w:rsidP="002708DD">
      <w:pPr>
        <w:spacing w:after="0" w:line="240" w:lineRule="auto"/>
        <w:ind w:firstLine="360"/>
        <w:jc w:val="both"/>
        <w:rPr>
          <w:rFonts w:ascii="Times New Roman" w:hAnsi="Times New Roman" w:cs="Times New Roman"/>
          <w:sz w:val="24"/>
          <w:szCs w:val="24"/>
        </w:rPr>
      </w:pPr>
      <w:r w:rsidRPr="002708DD">
        <w:rPr>
          <w:rFonts w:ascii="Times New Roman" w:hAnsi="Times New Roman" w:cs="Times New Roman"/>
          <w:b/>
          <w:sz w:val="24"/>
          <w:szCs w:val="24"/>
        </w:rPr>
        <w:t>2.</w:t>
      </w:r>
      <w:r w:rsidRPr="002708DD">
        <w:rPr>
          <w:rFonts w:ascii="Times New Roman" w:hAnsi="Times New Roman" w:cs="Times New Roman"/>
          <w:sz w:val="24"/>
          <w:szCs w:val="24"/>
        </w:rPr>
        <w:t xml:space="preserve">  Определять тему, основную мысль текста, функционально-смысловой тип и стиль речи, анализировать структуру и языковые особенности текста.</w:t>
      </w:r>
    </w:p>
    <w:p w:rsidR="009868B5" w:rsidRPr="002708DD" w:rsidRDefault="009868B5" w:rsidP="002708DD">
      <w:pPr>
        <w:spacing w:after="0" w:line="240" w:lineRule="auto"/>
        <w:ind w:left="284"/>
        <w:jc w:val="both"/>
        <w:rPr>
          <w:rFonts w:ascii="Times New Roman" w:hAnsi="Times New Roman" w:cs="Times New Roman"/>
          <w:sz w:val="24"/>
          <w:szCs w:val="24"/>
        </w:rPr>
      </w:pPr>
      <w:r w:rsidRPr="002708DD">
        <w:rPr>
          <w:rFonts w:ascii="Times New Roman" w:hAnsi="Times New Roman" w:cs="Times New Roman"/>
          <w:b/>
          <w:sz w:val="24"/>
          <w:szCs w:val="24"/>
        </w:rPr>
        <w:t>3.</w:t>
      </w:r>
      <w:r w:rsidRPr="002708DD">
        <w:rPr>
          <w:rFonts w:ascii="Times New Roman" w:hAnsi="Times New Roman" w:cs="Times New Roman"/>
          <w:sz w:val="24"/>
          <w:szCs w:val="24"/>
        </w:rPr>
        <w:t>Опознавать языковые единицы, проводить различные виды их анализа.</w:t>
      </w:r>
    </w:p>
    <w:p w:rsidR="009868B5" w:rsidRPr="002708DD" w:rsidRDefault="009868B5" w:rsidP="002708DD">
      <w:pPr>
        <w:tabs>
          <w:tab w:val="left" w:pos="284"/>
        </w:tabs>
        <w:spacing w:after="0" w:line="240" w:lineRule="auto"/>
        <w:jc w:val="both"/>
        <w:rPr>
          <w:rFonts w:ascii="Times New Roman" w:hAnsi="Times New Roman" w:cs="Times New Roman"/>
          <w:sz w:val="24"/>
          <w:szCs w:val="24"/>
        </w:rPr>
      </w:pPr>
      <w:r w:rsidRPr="002708DD">
        <w:rPr>
          <w:rFonts w:ascii="Times New Roman" w:hAnsi="Times New Roman" w:cs="Times New Roman"/>
          <w:b/>
          <w:sz w:val="24"/>
          <w:szCs w:val="24"/>
        </w:rPr>
        <w:t>4.</w:t>
      </w:r>
      <w:r w:rsidRPr="002708DD">
        <w:rPr>
          <w:rFonts w:ascii="Times New Roman" w:hAnsi="Times New Roman" w:cs="Times New Roman"/>
          <w:sz w:val="24"/>
          <w:szCs w:val="24"/>
        </w:rPr>
        <w:t>Объяснять с помощью словаря значение слов с национально-культурным компонентом.</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b/>
          <w:i/>
          <w:sz w:val="24"/>
          <w:szCs w:val="24"/>
        </w:rPr>
        <w:t>Дидактическая цель</w:t>
      </w:r>
      <w:r w:rsidRPr="002708DD">
        <w:rPr>
          <w:rFonts w:ascii="Times New Roman" w:hAnsi="Times New Roman" w:cs="Times New Roman"/>
          <w:sz w:val="24"/>
          <w:szCs w:val="24"/>
        </w:rPr>
        <w:t>: создание условий для формирования коммуникативной, языковой компетенций учащихся через усвоение понятия</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происхождения слов, развитие умения понимать «необычные» слова, что</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будет способствовать воспитанию любви к русскому языку, уважения к народу – творцу языка.</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ab/>
        <w:t>Кружок «</w:t>
      </w:r>
      <w:r w:rsidR="00B842D1" w:rsidRPr="002708DD">
        <w:rPr>
          <w:rFonts w:ascii="Times New Roman" w:hAnsi="Times New Roman" w:cs="Times New Roman"/>
          <w:sz w:val="24"/>
          <w:szCs w:val="24"/>
        </w:rPr>
        <w:t>В мире интересного</w:t>
      </w:r>
      <w:r w:rsidRPr="002708DD">
        <w:rPr>
          <w:rFonts w:ascii="Times New Roman" w:hAnsi="Times New Roman" w:cs="Times New Roman"/>
          <w:sz w:val="24"/>
          <w:szCs w:val="24"/>
        </w:rPr>
        <w:t>» имеет большое практическое значение. Занимаясь этимологией, учащиеся повышают  культуру речи, развивают умение грамотно писать, правильно употреблять слова в речи. Кроме того, учащиеся овладевают умением пользоваться</w:t>
      </w:r>
      <w:r w:rsidR="00B842D1" w:rsidRPr="002708DD">
        <w:rPr>
          <w:rFonts w:ascii="Times New Roman" w:hAnsi="Times New Roman" w:cs="Times New Roman"/>
          <w:sz w:val="24"/>
          <w:szCs w:val="24"/>
        </w:rPr>
        <w:t xml:space="preserve"> </w:t>
      </w:r>
      <w:proofErr w:type="gramStart"/>
      <w:r w:rsidRPr="002708DD">
        <w:rPr>
          <w:rFonts w:ascii="Times New Roman" w:hAnsi="Times New Roman" w:cs="Times New Roman"/>
          <w:sz w:val="24"/>
          <w:szCs w:val="24"/>
        </w:rPr>
        <w:t>словарями</w:t>
      </w:r>
      <w:r w:rsidR="00B842D1" w:rsidRPr="002708DD">
        <w:rPr>
          <w:rFonts w:ascii="Times New Roman" w:hAnsi="Times New Roman" w:cs="Times New Roman"/>
          <w:sz w:val="24"/>
          <w:szCs w:val="24"/>
        </w:rPr>
        <w:t xml:space="preserve"> </w:t>
      </w:r>
      <w:r w:rsidRPr="002708DD">
        <w:rPr>
          <w:rFonts w:ascii="Times New Roman" w:hAnsi="Times New Roman" w:cs="Times New Roman"/>
          <w:sz w:val="24"/>
          <w:szCs w:val="24"/>
        </w:rPr>
        <w:t>,</w:t>
      </w:r>
      <w:proofErr w:type="gramEnd"/>
      <w:r w:rsidRPr="002708DD">
        <w:rPr>
          <w:rFonts w:ascii="Times New Roman" w:hAnsi="Times New Roman" w:cs="Times New Roman"/>
          <w:sz w:val="24"/>
          <w:szCs w:val="24"/>
        </w:rPr>
        <w:t xml:space="preserve"> энциклопедиями, справочной литературой, Интернет-ресурсами, на занятиях обогащается словарный запас учащихся.</w:t>
      </w: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Кружок способствует формированию у школьников интереса к</w:t>
      </w:r>
      <w:r w:rsidR="00B842D1" w:rsidRPr="002708DD">
        <w:rPr>
          <w:rFonts w:ascii="Times New Roman" w:hAnsi="Times New Roman" w:cs="Times New Roman"/>
          <w:sz w:val="24"/>
          <w:szCs w:val="24"/>
        </w:rPr>
        <w:t xml:space="preserve"> </w:t>
      </w:r>
      <w:r w:rsidRPr="002708DD">
        <w:rPr>
          <w:rFonts w:ascii="Times New Roman" w:hAnsi="Times New Roman" w:cs="Times New Roman"/>
          <w:sz w:val="24"/>
          <w:szCs w:val="24"/>
        </w:rPr>
        <w:t>работе исследователей языка и закладывает у них профессиональный интерес</w:t>
      </w:r>
      <w:r w:rsidR="00B842D1" w:rsidRPr="002708DD">
        <w:rPr>
          <w:rFonts w:ascii="Times New Roman" w:hAnsi="Times New Roman" w:cs="Times New Roman"/>
          <w:sz w:val="24"/>
          <w:szCs w:val="24"/>
        </w:rPr>
        <w:t xml:space="preserve"> </w:t>
      </w:r>
      <w:r w:rsidRPr="002708DD">
        <w:rPr>
          <w:rFonts w:ascii="Times New Roman" w:hAnsi="Times New Roman" w:cs="Times New Roman"/>
          <w:sz w:val="24"/>
          <w:szCs w:val="24"/>
        </w:rPr>
        <w:t>к занятиям лингвистикой.</w:t>
      </w:r>
    </w:p>
    <w:p w:rsidR="009868B5" w:rsidRPr="002708DD" w:rsidRDefault="009868B5" w:rsidP="002708DD">
      <w:pPr>
        <w:spacing w:after="0" w:line="240" w:lineRule="auto"/>
        <w:jc w:val="both"/>
        <w:rPr>
          <w:rFonts w:ascii="Times New Roman" w:hAnsi="Times New Roman" w:cs="Times New Roman"/>
          <w:b/>
          <w:sz w:val="24"/>
          <w:szCs w:val="24"/>
        </w:rPr>
      </w:pPr>
      <w:r w:rsidRPr="002708DD">
        <w:rPr>
          <w:rFonts w:ascii="Times New Roman" w:hAnsi="Times New Roman" w:cs="Times New Roman"/>
          <w:b/>
          <w:sz w:val="24"/>
          <w:szCs w:val="24"/>
        </w:rPr>
        <w:t>Предполагаемый результат:</w:t>
      </w:r>
    </w:p>
    <w:p w:rsidR="009868B5" w:rsidRPr="002708DD" w:rsidRDefault="009868B5" w:rsidP="002708DD">
      <w:pPr>
        <w:spacing w:after="0" w:line="240" w:lineRule="auto"/>
        <w:ind w:left="426"/>
        <w:jc w:val="both"/>
        <w:rPr>
          <w:rFonts w:ascii="Times New Roman" w:hAnsi="Times New Roman" w:cs="Times New Roman"/>
          <w:sz w:val="24"/>
          <w:szCs w:val="24"/>
        </w:rPr>
      </w:pPr>
      <w:r w:rsidRPr="002708DD">
        <w:rPr>
          <w:rFonts w:ascii="Times New Roman" w:hAnsi="Times New Roman" w:cs="Times New Roman"/>
          <w:b/>
          <w:sz w:val="24"/>
          <w:szCs w:val="24"/>
        </w:rPr>
        <w:t>1.</w:t>
      </w:r>
      <w:r w:rsidRPr="002708DD">
        <w:rPr>
          <w:rFonts w:ascii="Times New Roman" w:hAnsi="Times New Roman" w:cs="Times New Roman"/>
          <w:sz w:val="24"/>
          <w:szCs w:val="24"/>
        </w:rPr>
        <w:t xml:space="preserve"> Умение определять происхождение слова при помощи словаря.</w:t>
      </w:r>
    </w:p>
    <w:p w:rsidR="009868B5" w:rsidRPr="002708DD" w:rsidRDefault="009868B5" w:rsidP="002708DD">
      <w:pPr>
        <w:spacing w:after="0" w:line="240" w:lineRule="auto"/>
        <w:ind w:left="426"/>
        <w:jc w:val="both"/>
        <w:rPr>
          <w:rFonts w:ascii="Times New Roman" w:hAnsi="Times New Roman" w:cs="Times New Roman"/>
          <w:sz w:val="24"/>
          <w:szCs w:val="24"/>
        </w:rPr>
      </w:pPr>
      <w:r w:rsidRPr="002708DD">
        <w:rPr>
          <w:rFonts w:ascii="Times New Roman" w:hAnsi="Times New Roman" w:cs="Times New Roman"/>
          <w:b/>
          <w:sz w:val="24"/>
          <w:szCs w:val="24"/>
        </w:rPr>
        <w:t>2.</w:t>
      </w:r>
      <w:r w:rsidRPr="002708DD">
        <w:rPr>
          <w:rFonts w:ascii="Times New Roman" w:hAnsi="Times New Roman" w:cs="Times New Roman"/>
          <w:sz w:val="24"/>
          <w:szCs w:val="24"/>
        </w:rPr>
        <w:t xml:space="preserve"> Различение псевдоэтимологических слов.</w:t>
      </w:r>
    </w:p>
    <w:p w:rsidR="009868B5" w:rsidRPr="002708DD" w:rsidRDefault="009868B5" w:rsidP="002708DD">
      <w:pPr>
        <w:spacing w:after="0" w:line="240" w:lineRule="auto"/>
        <w:ind w:left="426"/>
        <w:jc w:val="both"/>
        <w:rPr>
          <w:rFonts w:ascii="Times New Roman" w:hAnsi="Times New Roman" w:cs="Times New Roman"/>
          <w:sz w:val="24"/>
          <w:szCs w:val="24"/>
        </w:rPr>
      </w:pPr>
      <w:r w:rsidRPr="002708DD">
        <w:rPr>
          <w:rFonts w:ascii="Times New Roman" w:hAnsi="Times New Roman" w:cs="Times New Roman"/>
          <w:b/>
          <w:sz w:val="24"/>
          <w:szCs w:val="24"/>
        </w:rPr>
        <w:t>3.</w:t>
      </w:r>
      <w:r w:rsidRPr="002708DD">
        <w:rPr>
          <w:rFonts w:ascii="Times New Roman" w:hAnsi="Times New Roman" w:cs="Times New Roman"/>
          <w:sz w:val="24"/>
          <w:szCs w:val="24"/>
        </w:rPr>
        <w:t xml:space="preserve"> Узнавание слов «народной этимологии».</w:t>
      </w:r>
    </w:p>
    <w:p w:rsidR="009868B5" w:rsidRPr="002708DD" w:rsidRDefault="009868B5"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Данная программа рассчитана на детей 12-13 лет. Срок ее реализации - 1 год. Форма организаци</w:t>
      </w:r>
      <w:r w:rsidR="00846F78" w:rsidRPr="002708DD">
        <w:rPr>
          <w:rFonts w:ascii="Times New Roman" w:hAnsi="Times New Roman" w:cs="Times New Roman"/>
          <w:sz w:val="24"/>
          <w:szCs w:val="24"/>
        </w:rPr>
        <w:t>и - кружок. Курс рассчитан на 35 часов</w:t>
      </w:r>
      <w:r w:rsidRPr="002708DD">
        <w:rPr>
          <w:rFonts w:ascii="Times New Roman" w:hAnsi="Times New Roman" w:cs="Times New Roman"/>
          <w:sz w:val="24"/>
          <w:szCs w:val="24"/>
        </w:rPr>
        <w:t>. Занятия проводятся 1 раз в неделю.</w:t>
      </w:r>
    </w:p>
    <w:p w:rsidR="009868B5" w:rsidRPr="002708DD" w:rsidRDefault="009868B5" w:rsidP="002708DD">
      <w:pPr>
        <w:spacing w:after="0" w:line="240" w:lineRule="auto"/>
        <w:jc w:val="both"/>
        <w:rPr>
          <w:rFonts w:ascii="Times New Roman" w:hAnsi="Times New Roman" w:cs="Times New Roman"/>
          <w:sz w:val="24"/>
          <w:szCs w:val="24"/>
        </w:rPr>
      </w:pPr>
    </w:p>
    <w:p w:rsidR="009868B5" w:rsidRPr="002708DD" w:rsidRDefault="009868B5" w:rsidP="002708DD">
      <w:pPr>
        <w:spacing w:after="0" w:line="240" w:lineRule="auto"/>
        <w:rPr>
          <w:rFonts w:ascii="Times New Roman" w:hAnsi="Times New Roman" w:cs="Times New Roman"/>
          <w:sz w:val="24"/>
          <w:szCs w:val="24"/>
        </w:rPr>
      </w:pPr>
    </w:p>
    <w:p w:rsidR="009868B5" w:rsidRPr="002708DD" w:rsidRDefault="009868B5" w:rsidP="002708DD">
      <w:pPr>
        <w:spacing w:after="0" w:line="240" w:lineRule="auto"/>
        <w:jc w:val="center"/>
        <w:rPr>
          <w:rFonts w:ascii="Times New Roman" w:hAnsi="Times New Roman" w:cs="Times New Roman"/>
          <w:b/>
          <w:sz w:val="24"/>
          <w:szCs w:val="24"/>
        </w:rPr>
      </w:pPr>
    </w:p>
    <w:p w:rsidR="009868B5" w:rsidRPr="002708DD" w:rsidRDefault="009868B5" w:rsidP="002708DD">
      <w:pPr>
        <w:spacing w:after="0" w:line="240" w:lineRule="auto"/>
        <w:jc w:val="center"/>
        <w:rPr>
          <w:rFonts w:ascii="Times New Roman" w:hAnsi="Times New Roman" w:cs="Times New Roman"/>
          <w:b/>
          <w:sz w:val="24"/>
          <w:szCs w:val="24"/>
          <w:lang w:eastAsia="en-US"/>
        </w:rPr>
      </w:pPr>
    </w:p>
    <w:p w:rsidR="009868B5" w:rsidRPr="002708DD" w:rsidRDefault="009868B5" w:rsidP="002708DD">
      <w:pPr>
        <w:spacing w:after="0" w:line="240" w:lineRule="auto"/>
        <w:jc w:val="both"/>
        <w:rPr>
          <w:rFonts w:ascii="Times New Roman" w:hAnsi="Times New Roman" w:cs="Times New Roman"/>
          <w:b/>
          <w:sz w:val="24"/>
          <w:szCs w:val="24"/>
        </w:rPr>
      </w:pPr>
    </w:p>
    <w:p w:rsidR="009868B5" w:rsidRPr="002708DD" w:rsidRDefault="009868B5" w:rsidP="002708DD">
      <w:pPr>
        <w:spacing w:after="0" w:line="240" w:lineRule="auto"/>
        <w:jc w:val="both"/>
        <w:rPr>
          <w:rFonts w:ascii="Times New Roman" w:hAnsi="Times New Roman" w:cs="Times New Roman"/>
          <w:b/>
          <w:sz w:val="24"/>
          <w:szCs w:val="24"/>
        </w:rPr>
      </w:pPr>
      <w:r w:rsidRPr="002708DD">
        <w:rPr>
          <w:rFonts w:ascii="Times New Roman" w:hAnsi="Times New Roman" w:cs="Times New Roman"/>
          <w:b/>
          <w:sz w:val="24"/>
          <w:szCs w:val="24"/>
        </w:rPr>
        <w:t>Термины и понятия, изучаемые на занятиях:</w:t>
      </w:r>
    </w:p>
    <w:p w:rsidR="009868B5" w:rsidRPr="002708DD" w:rsidRDefault="009868B5" w:rsidP="002708DD">
      <w:pPr>
        <w:spacing w:after="0" w:line="240" w:lineRule="auto"/>
        <w:jc w:val="both"/>
        <w:rPr>
          <w:rFonts w:ascii="Times New Roman" w:hAnsi="Times New Roman" w:cs="Times New Roman"/>
          <w:sz w:val="24"/>
          <w:szCs w:val="24"/>
        </w:rPr>
      </w:pP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Этимология, псевдоэтимология, этимологический словарь, ляп, фразеология,</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лексикон, церковно-славянский  язык,  греческий  язык,  украинский,</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белорусский и др. языки, народная этимология, «необычная» этимология,</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филология, филолог, лингвистика, лингвист, омонимы, синонимы, антонимы,</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кинология.</w:t>
      </w:r>
    </w:p>
    <w:p w:rsidR="009868B5" w:rsidRPr="002708DD" w:rsidRDefault="009868B5" w:rsidP="002708DD">
      <w:pPr>
        <w:spacing w:after="0" w:line="240" w:lineRule="auto"/>
        <w:rPr>
          <w:rFonts w:ascii="Times New Roman" w:hAnsi="Times New Roman" w:cs="Times New Roman"/>
          <w:b/>
          <w:sz w:val="24"/>
          <w:szCs w:val="24"/>
        </w:rPr>
      </w:pPr>
    </w:p>
    <w:p w:rsidR="009868B5" w:rsidRPr="002708DD" w:rsidRDefault="009868B5" w:rsidP="002708DD">
      <w:pPr>
        <w:spacing w:after="0" w:line="240" w:lineRule="auto"/>
        <w:rPr>
          <w:rFonts w:ascii="Times New Roman" w:hAnsi="Times New Roman" w:cs="Times New Roman"/>
          <w:b/>
          <w:sz w:val="24"/>
          <w:szCs w:val="24"/>
        </w:rPr>
      </w:pPr>
    </w:p>
    <w:p w:rsidR="009868B5" w:rsidRPr="002708DD" w:rsidRDefault="00217955" w:rsidP="002708DD">
      <w:pPr>
        <w:spacing w:after="0" w:line="240" w:lineRule="auto"/>
        <w:jc w:val="center"/>
        <w:rPr>
          <w:rFonts w:ascii="Times New Roman" w:hAnsi="Times New Roman" w:cs="Times New Roman"/>
          <w:b/>
          <w:sz w:val="24"/>
          <w:szCs w:val="24"/>
        </w:rPr>
      </w:pPr>
      <w:r w:rsidRPr="002708DD">
        <w:rPr>
          <w:rFonts w:ascii="Times New Roman" w:hAnsi="Times New Roman" w:cs="Times New Roman"/>
          <w:b/>
          <w:sz w:val="24"/>
          <w:szCs w:val="24"/>
        </w:rPr>
        <w:t>Знай и умей</w:t>
      </w:r>
      <w:r w:rsidR="009868B5" w:rsidRPr="002708DD">
        <w:rPr>
          <w:rFonts w:ascii="Times New Roman" w:hAnsi="Times New Roman" w:cs="Times New Roman"/>
          <w:b/>
          <w:sz w:val="24"/>
          <w:szCs w:val="24"/>
        </w:rPr>
        <w:t xml:space="preserve">. </w:t>
      </w:r>
    </w:p>
    <w:p w:rsidR="009868B5" w:rsidRPr="002708DD" w:rsidRDefault="009868B5" w:rsidP="002708DD">
      <w:pPr>
        <w:spacing w:after="0" w:line="240" w:lineRule="auto"/>
        <w:jc w:val="center"/>
        <w:rPr>
          <w:rFonts w:ascii="Times New Roman" w:hAnsi="Times New Roman" w:cs="Times New Roman"/>
          <w:b/>
          <w:sz w:val="24"/>
          <w:szCs w:val="24"/>
        </w:rPr>
      </w:pPr>
      <w:r w:rsidRPr="002708DD">
        <w:rPr>
          <w:rFonts w:ascii="Times New Roman" w:hAnsi="Times New Roman" w:cs="Times New Roman"/>
          <w:b/>
          <w:sz w:val="24"/>
          <w:szCs w:val="24"/>
        </w:rPr>
        <w:t>7 КЛАСС</w:t>
      </w:r>
    </w:p>
    <w:p w:rsidR="009868B5" w:rsidRPr="002708DD" w:rsidRDefault="009868B5" w:rsidP="002708DD">
      <w:pPr>
        <w:spacing w:after="0" w:line="240" w:lineRule="auto"/>
        <w:jc w:val="center"/>
        <w:rPr>
          <w:rFonts w:ascii="Times New Roman" w:hAnsi="Times New Roman" w:cs="Times New Roman"/>
          <w:b/>
          <w:sz w:val="24"/>
          <w:szCs w:val="24"/>
        </w:rPr>
      </w:pP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 xml:space="preserve">«Если язык можно сравнить с тканью мышления, то фразеологизмы – это драгоценные нити, сообщающие ткани своеобразную, неповторимую расцветку и </w:t>
      </w:r>
      <w:proofErr w:type="gramStart"/>
      <w:r w:rsidRPr="002708DD">
        <w:rPr>
          <w:rFonts w:ascii="Times New Roman" w:hAnsi="Times New Roman" w:cs="Times New Roman"/>
          <w:sz w:val="24"/>
          <w:szCs w:val="24"/>
        </w:rPr>
        <w:t>блеск»(</w:t>
      </w:r>
      <w:proofErr w:type="gramEnd"/>
      <w:r w:rsidRPr="002708DD">
        <w:rPr>
          <w:rFonts w:ascii="Times New Roman" w:hAnsi="Times New Roman" w:cs="Times New Roman"/>
          <w:color w:val="000000"/>
          <w:sz w:val="24"/>
          <w:szCs w:val="24"/>
        </w:rPr>
        <w:t>Т.А.Арсирий).</w:t>
      </w:r>
      <w:r w:rsidRPr="002708DD">
        <w:rPr>
          <w:rFonts w:ascii="Times New Roman" w:hAnsi="Times New Roman" w:cs="Times New Roman"/>
          <w:sz w:val="24"/>
          <w:szCs w:val="24"/>
        </w:rPr>
        <w:t xml:space="preserve">Поэтому знание фразеологии – необходимейшее условие глубокого овладения родным языком. В этом и заключается </w:t>
      </w:r>
      <w:r w:rsidRPr="002708DD">
        <w:rPr>
          <w:rFonts w:ascii="Times New Roman" w:hAnsi="Times New Roman" w:cs="Times New Roman"/>
          <w:b/>
          <w:i/>
          <w:sz w:val="24"/>
          <w:szCs w:val="24"/>
        </w:rPr>
        <w:t>новизна</w:t>
      </w:r>
      <w:r w:rsidRPr="002708DD">
        <w:rPr>
          <w:rFonts w:ascii="Times New Roman" w:hAnsi="Times New Roman" w:cs="Times New Roman"/>
          <w:sz w:val="24"/>
          <w:szCs w:val="24"/>
        </w:rPr>
        <w:t xml:space="preserve"> программы кружка «</w:t>
      </w:r>
      <w:r w:rsidR="00B842D1" w:rsidRPr="002708DD">
        <w:rPr>
          <w:rFonts w:ascii="Times New Roman" w:hAnsi="Times New Roman" w:cs="Times New Roman"/>
          <w:sz w:val="24"/>
          <w:szCs w:val="24"/>
        </w:rPr>
        <w:t>Знай и умей</w:t>
      </w:r>
      <w:r w:rsidRPr="002708DD">
        <w:rPr>
          <w:rFonts w:ascii="Times New Roman" w:hAnsi="Times New Roman" w:cs="Times New Roman"/>
          <w:sz w:val="24"/>
          <w:szCs w:val="24"/>
        </w:rPr>
        <w:t>».</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 xml:space="preserve">        Программа состоит из двух частей: теории и практики, материал разделен по принципу доступности: от простейшего к сложному. Затронуты некоторые вопросы стилистического употребления фразеологизмов. Следует особо подчеркнуть </w:t>
      </w:r>
      <w:r w:rsidRPr="002708DD">
        <w:rPr>
          <w:rFonts w:ascii="Times New Roman" w:hAnsi="Times New Roman" w:cs="Times New Roman"/>
          <w:b/>
          <w:i/>
          <w:sz w:val="24"/>
          <w:szCs w:val="24"/>
        </w:rPr>
        <w:t>актуальность</w:t>
      </w:r>
      <w:r w:rsidRPr="002708DD">
        <w:rPr>
          <w:rFonts w:ascii="Times New Roman" w:hAnsi="Times New Roman" w:cs="Times New Roman"/>
          <w:sz w:val="24"/>
          <w:szCs w:val="24"/>
        </w:rPr>
        <w:t xml:space="preserve"> этой программы: фразеологические обороты обогащают язык, делают речь яркой, образной, меткой.</w:t>
      </w:r>
    </w:p>
    <w:p w:rsidR="009868B5" w:rsidRPr="002708DD" w:rsidRDefault="009868B5" w:rsidP="002708DD">
      <w:pPr>
        <w:spacing w:after="0" w:line="240" w:lineRule="auto"/>
        <w:jc w:val="both"/>
        <w:rPr>
          <w:rFonts w:ascii="Times New Roman" w:hAnsi="Times New Roman" w:cs="Times New Roman"/>
          <w:sz w:val="24"/>
          <w:szCs w:val="24"/>
        </w:rPr>
      </w:pPr>
    </w:p>
    <w:p w:rsidR="009868B5" w:rsidRPr="002708DD" w:rsidRDefault="009868B5" w:rsidP="002708DD">
      <w:pPr>
        <w:spacing w:after="0" w:line="240" w:lineRule="auto"/>
        <w:jc w:val="both"/>
        <w:rPr>
          <w:rFonts w:ascii="Times New Roman" w:eastAsia="Times New Roman" w:hAnsi="Times New Roman" w:cs="Times New Roman"/>
          <w:sz w:val="24"/>
          <w:szCs w:val="24"/>
        </w:rPr>
      </w:pPr>
      <w:r w:rsidRPr="002708DD">
        <w:rPr>
          <w:rFonts w:ascii="Times New Roman" w:eastAsia="Times New Roman" w:hAnsi="Times New Roman" w:cs="Times New Roman"/>
          <w:b/>
          <w:bCs/>
          <w:i/>
          <w:iCs/>
          <w:sz w:val="24"/>
          <w:szCs w:val="24"/>
        </w:rPr>
        <w:t>Цель</w:t>
      </w:r>
      <w:r w:rsidRPr="002708DD">
        <w:rPr>
          <w:rFonts w:ascii="Times New Roman" w:eastAsia="Times New Roman" w:hAnsi="Times New Roman" w:cs="Times New Roman"/>
          <w:sz w:val="24"/>
          <w:szCs w:val="24"/>
        </w:rPr>
        <w:t xml:space="preserve">: </w:t>
      </w:r>
    </w:p>
    <w:p w:rsidR="009868B5" w:rsidRPr="002708DD" w:rsidRDefault="009868B5" w:rsidP="002708DD">
      <w:pPr>
        <w:spacing w:after="0" w:line="240" w:lineRule="auto"/>
        <w:jc w:val="both"/>
        <w:rPr>
          <w:rFonts w:ascii="Times New Roman" w:eastAsia="Times New Roman" w:hAnsi="Times New Roman" w:cs="Times New Roman"/>
          <w:sz w:val="24"/>
          <w:szCs w:val="24"/>
        </w:rPr>
      </w:pPr>
      <w:r w:rsidRPr="002708DD">
        <w:rPr>
          <w:rFonts w:ascii="Times New Roman" w:eastAsia="Times New Roman" w:hAnsi="Times New Roman" w:cs="Times New Roman"/>
          <w:sz w:val="24"/>
          <w:szCs w:val="24"/>
        </w:rPr>
        <w:t xml:space="preserve">Совершенствование  умения  правильно  пользоваться фразеологическими оборотами в устной и в письменной речи, развитие  навыков работы со словарём и Интернет-ресурсами. </w:t>
      </w:r>
    </w:p>
    <w:p w:rsidR="009868B5" w:rsidRPr="002708DD" w:rsidRDefault="009868B5" w:rsidP="002708DD">
      <w:pPr>
        <w:spacing w:after="0" w:line="240" w:lineRule="auto"/>
        <w:jc w:val="both"/>
        <w:rPr>
          <w:rFonts w:ascii="Times New Roman" w:eastAsiaTheme="minorHAnsi" w:hAnsi="Times New Roman" w:cs="Times New Roman"/>
          <w:b/>
          <w:sz w:val="24"/>
          <w:szCs w:val="24"/>
          <w:lang w:eastAsia="en-US"/>
        </w:rPr>
      </w:pPr>
      <w:r w:rsidRPr="002708DD">
        <w:rPr>
          <w:rFonts w:ascii="Times New Roman" w:hAnsi="Times New Roman" w:cs="Times New Roman"/>
          <w:b/>
          <w:sz w:val="24"/>
          <w:szCs w:val="24"/>
        </w:rPr>
        <w:t>Задачи:</w:t>
      </w:r>
    </w:p>
    <w:p w:rsidR="009868B5" w:rsidRPr="002708DD" w:rsidRDefault="009868B5" w:rsidP="002708DD">
      <w:pPr>
        <w:pStyle w:val="a3"/>
        <w:spacing w:after="0" w:line="240" w:lineRule="auto"/>
        <w:ind w:left="426"/>
        <w:jc w:val="both"/>
        <w:rPr>
          <w:rFonts w:ascii="Times New Roman" w:hAnsi="Times New Roman" w:cs="Times New Roman"/>
          <w:sz w:val="24"/>
          <w:szCs w:val="24"/>
        </w:rPr>
      </w:pPr>
      <w:r w:rsidRPr="002708DD">
        <w:rPr>
          <w:rFonts w:ascii="Times New Roman" w:hAnsi="Times New Roman" w:cs="Times New Roman"/>
          <w:sz w:val="24"/>
          <w:szCs w:val="24"/>
        </w:rPr>
        <w:t>пробудить интерес учащихся к фразеологии;</w:t>
      </w:r>
    </w:p>
    <w:p w:rsidR="009868B5" w:rsidRPr="002708DD" w:rsidRDefault="009868B5" w:rsidP="002708DD">
      <w:pPr>
        <w:pStyle w:val="a3"/>
        <w:spacing w:after="0" w:line="240" w:lineRule="auto"/>
        <w:ind w:left="426"/>
        <w:jc w:val="both"/>
        <w:rPr>
          <w:rFonts w:ascii="Times New Roman" w:hAnsi="Times New Roman" w:cs="Times New Roman"/>
          <w:sz w:val="24"/>
          <w:szCs w:val="24"/>
        </w:rPr>
      </w:pPr>
      <w:r w:rsidRPr="002708DD">
        <w:rPr>
          <w:rFonts w:ascii="Times New Roman" w:hAnsi="Times New Roman" w:cs="Times New Roman"/>
          <w:sz w:val="24"/>
          <w:szCs w:val="24"/>
        </w:rPr>
        <w:t>научить учащихся  отличать фразеологизмы от свободных сочетаний слов;</w:t>
      </w:r>
    </w:p>
    <w:p w:rsidR="009868B5" w:rsidRPr="002708DD" w:rsidRDefault="009868B5" w:rsidP="002708DD">
      <w:pPr>
        <w:spacing w:after="0" w:line="240" w:lineRule="auto"/>
        <w:ind w:left="360"/>
        <w:jc w:val="both"/>
        <w:rPr>
          <w:rFonts w:ascii="Times New Roman" w:hAnsi="Times New Roman" w:cs="Times New Roman"/>
          <w:sz w:val="24"/>
          <w:szCs w:val="24"/>
        </w:rPr>
      </w:pPr>
      <w:r w:rsidRPr="002708DD">
        <w:rPr>
          <w:rFonts w:ascii="Times New Roman" w:hAnsi="Times New Roman" w:cs="Times New Roman"/>
          <w:sz w:val="24"/>
          <w:szCs w:val="24"/>
        </w:rPr>
        <w:t xml:space="preserve">распознавать фразеологизмы в тексте;  </w:t>
      </w:r>
    </w:p>
    <w:p w:rsidR="009868B5" w:rsidRPr="002708DD" w:rsidRDefault="009868B5" w:rsidP="002708DD">
      <w:pPr>
        <w:spacing w:after="0" w:line="240" w:lineRule="auto"/>
        <w:ind w:left="360"/>
        <w:jc w:val="both"/>
        <w:rPr>
          <w:rFonts w:ascii="Times New Roman" w:hAnsi="Times New Roman" w:cs="Times New Roman"/>
          <w:sz w:val="24"/>
          <w:szCs w:val="24"/>
        </w:rPr>
      </w:pPr>
      <w:r w:rsidRPr="002708DD">
        <w:rPr>
          <w:rFonts w:ascii="Times New Roman" w:hAnsi="Times New Roman" w:cs="Times New Roman"/>
          <w:sz w:val="24"/>
          <w:szCs w:val="24"/>
        </w:rPr>
        <w:t>усваивать смысловые значения фразеологизмов;</w:t>
      </w:r>
    </w:p>
    <w:p w:rsidR="009868B5" w:rsidRPr="002708DD" w:rsidRDefault="009868B5" w:rsidP="002708DD">
      <w:pPr>
        <w:spacing w:after="0" w:line="240" w:lineRule="auto"/>
        <w:ind w:left="360"/>
        <w:jc w:val="both"/>
        <w:rPr>
          <w:rFonts w:ascii="Times New Roman" w:hAnsi="Times New Roman" w:cs="Times New Roman"/>
          <w:sz w:val="24"/>
          <w:szCs w:val="24"/>
        </w:rPr>
      </w:pPr>
      <w:r w:rsidRPr="002708DD">
        <w:rPr>
          <w:rFonts w:ascii="Times New Roman" w:hAnsi="Times New Roman" w:cs="Times New Roman"/>
          <w:sz w:val="24"/>
          <w:szCs w:val="24"/>
        </w:rPr>
        <w:t>обогатить фразеологический запас учащихся;</w:t>
      </w:r>
    </w:p>
    <w:p w:rsidR="009868B5" w:rsidRPr="002708DD" w:rsidRDefault="009868B5" w:rsidP="002708DD">
      <w:pPr>
        <w:spacing w:after="0" w:line="240" w:lineRule="auto"/>
        <w:ind w:left="360"/>
        <w:jc w:val="both"/>
        <w:rPr>
          <w:rFonts w:ascii="Times New Roman" w:hAnsi="Times New Roman" w:cs="Times New Roman"/>
          <w:sz w:val="24"/>
          <w:szCs w:val="24"/>
        </w:rPr>
      </w:pPr>
      <w:r w:rsidRPr="002708DD">
        <w:rPr>
          <w:rFonts w:ascii="Times New Roman" w:hAnsi="Times New Roman" w:cs="Times New Roman"/>
          <w:sz w:val="24"/>
          <w:szCs w:val="24"/>
        </w:rPr>
        <w:t xml:space="preserve">отмечать эмоционально – выразительные достоинства фразеологических оборотов по сравнению со свободными сочетаниями. </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 xml:space="preserve">          В результате изучения программы учащиеся </w:t>
      </w:r>
      <w:r w:rsidRPr="002708DD">
        <w:rPr>
          <w:rFonts w:ascii="Times New Roman" w:hAnsi="Times New Roman" w:cs="Times New Roman"/>
          <w:b/>
          <w:i/>
          <w:sz w:val="24"/>
          <w:szCs w:val="24"/>
        </w:rPr>
        <w:t>должны уметь</w:t>
      </w:r>
      <w:r w:rsidRPr="002708DD">
        <w:rPr>
          <w:rFonts w:ascii="Times New Roman" w:hAnsi="Times New Roman" w:cs="Times New Roman"/>
          <w:sz w:val="24"/>
          <w:szCs w:val="24"/>
        </w:rPr>
        <w:t xml:space="preserve"> пользоваться фразеологическим богатством русского языка; выяснять смысл и цель использования устойчивых оборотов речи в художественных произведениях, публицистике; применять в своей речи фразеологические обороты и в соответствии с этим грамотно строить предложения разных конструкций.</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 xml:space="preserve">           Программа кружка «</w:t>
      </w:r>
      <w:r w:rsidR="00B842D1" w:rsidRPr="002708DD">
        <w:rPr>
          <w:rFonts w:ascii="Times New Roman" w:hAnsi="Times New Roman" w:cs="Times New Roman"/>
          <w:sz w:val="24"/>
          <w:szCs w:val="24"/>
        </w:rPr>
        <w:t>Знай и умей»</w:t>
      </w:r>
      <w:r w:rsidRPr="002708DD">
        <w:rPr>
          <w:rFonts w:ascii="Times New Roman" w:hAnsi="Times New Roman" w:cs="Times New Roman"/>
          <w:sz w:val="24"/>
          <w:szCs w:val="24"/>
        </w:rPr>
        <w:t xml:space="preserve"> рассчитана на учащихся 13 – 14 лет.</w:t>
      </w: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 xml:space="preserve">Срок реализации программы – 1  год. </w:t>
      </w:r>
    </w:p>
    <w:p w:rsidR="009868B5" w:rsidRPr="002708DD" w:rsidRDefault="00846F78"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Курс рассчитан на 35 часов</w:t>
      </w:r>
      <w:r w:rsidR="009868B5" w:rsidRPr="002708DD">
        <w:rPr>
          <w:rFonts w:ascii="Times New Roman" w:hAnsi="Times New Roman" w:cs="Times New Roman"/>
          <w:sz w:val="24"/>
          <w:szCs w:val="24"/>
        </w:rPr>
        <w:t>. Занятия проводятся 1 раз в неделю.</w:t>
      </w:r>
    </w:p>
    <w:p w:rsidR="009868B5" w:rsidRPr="002708DD" w:rsidRDefault="009868B5" w:rsidP="002708DD">
      <w:pPr>
        <w:spacing w:after="0" w:line="240" w:lineRule="auto"/>
        <w:jc w:val="both"/>
        <w:rPr>
          <w:rFonts w:ascii="Times New Roman" w:hAnsi="Times New Roman" w:cs="Times New Roman"/>
          <w:sz w:val="24"/>
          <w:szCs w:val="24"/>
        </w:rPr>
      </w:pPr>
    </w:p>
    <w:p w:rsidR="009868B5" w:rsidRPr="002708DD" w:rsidRDefault="009868B5" w:rsidP="002708DD">
      <w:pPr>
        <w:spacing w:after="0" w:line="240" w:lineRule="auto"/>
        <w:jc w:val="both"/>
        <w:rPr>
          <w:rFonts w:ascii="Times New Roman" w:hAnsi="Times New Roman" w:cs="Times New Roman"/>
          <w:b/>
          <w:sz w:val="24"/>
          <w:szCs w:val="24"/>
        </w:rPr>
      </w:pPr>
    </w:p>
    <w:p w:rsidR="009868B5" w:rsidRPr="002708DD" w:rsidRDefault="009868B5" w:rsidP="002708DD">
      <w:pPr>
        <w:spacing w:after="0" w:line="240" w:lineRule="auto"/>
        <w:jc w:val="both"/>
        <w:rPr>
          <w:rFonts w:ascii="Times New Roman" w:hAnsi="Times New Roman" w:cs="Times New Roman"/>
          <w:b/>
          <w:sz w:val="24"/>
          <w:szCs w:val="24"/>
        </w:rPr>
      </w:pPr>
      <w:r w:rsidRPr="002708DD">
        <w:rPr>
          <w:rFonts w:ascii="Times New Roman" w:hAnsi="Times New Roman" w:cs="Times New Roman"/>
          <w:b/>
          <w:sz w:val="24"/>
          <w:szCs w:val="24"/>
        </w:rPr>
        <w:t>Термины и понятия, изучаемые на занятиях:</w:t>
      </w:r>
    </w:p>
    <w:p w:rsidR="009868B5" w:rsidRPr="002708DD" w:rsidRDefault="009868B5" w:rsidP="002708DD">
      <w:pPr>
        <w:spacing w:after="0" w:line="240" w:lineRule="auto"/>
        <w:rPr>
          <w:rFonts w:ascii="Times New Roman" w:hAnsi="Times New Roman" w:cs="Times New Roman"/>
          <w:sz w:val="24"/>
          <w:szCs w:val="24"/>
        </w:rPr>
      </w:pPr>
      <w:r w:rsidRPr="002708DD">
        <w:rPr>
          <w:rFonts w:ascii="Times New Roman" w:hAnsi="Times New Roman" w:cs="Times New Roman"/>
          <w:sz w:val="24"/>
          <w:szCs w:val="24"/>
        </w:rPr>
        <w:t xml:space="preserve">фразеология, фразеологизм, многозначные фразеологизмы, фразеологические сращения, крылатые слова,  зооморфизмы. </w:t>
      </w:r>
    </w:p>
    <w:p w:rsidR="009868B5" w:rsidRPr="002708DD" w:rsidRDefault="009868B5" w:rsidP="002708DD">
      <w:pPr>
        <w:spacing w:after="0" w:line="240" w:lineRule="auto"/>
        <w:rPr>
          <w:rFonts w:ascii="Times New Roman" w:hAnsi="Times New Roman" w:cs="Times New Roman"/>
          <w:sz w:val="24"/>
          <w:szCs w:val="24"/>
        </w:rPr>
      </w:pPr>
    </w:p>
    <w:p w:rsidR="009868B5" w:rsidRPr="002708DD" w:rsidRDefault="009868B5" w:rsidP="002708DD">
      <w:pPr>
        <w:spacing w:after="0" w:line="240" w:lineRule="auto"/>
        <w:rPr>
          <w:rFonts w:ascii="Times New Roman" w:hAnsi="Times New Roman" w:cs="Times New Roman"/>
          <w:sz w:val="24"/>
          <w:szCs w:val="24"/>
        </w:rPr>
      </w:pPr>
    </w:p>
    <w:p w:rsidR="009868B5" w:rsidRPr="002708DD" w:rsidRDefault="00217955" w:rsidP="002708DD">
      <w:pPr>
        <w:spacing w:after="0" w:line="240" w:lineRule="auto"/>
        <w:jc w:val="center"/>
        <w:rPr>
          <w:rFonts w:ascii="Times New Roman" w:hAnsi="Times New Roman" w:cs="Times New Roman"/>
          <w:b/>
          <w:sz w:val="24"/>
          <w:szCs w:val="24"/>
        </w:rPr>
      </w:pPr>
      <w:r w:rsidRPr="002708DD">
        <w:rPr>
          <w:rFonts w:ascii="Times New Roman" w:hAnsi="Times New Roman" w:cs="Times New Roman"/>
          <w:b/>
          <w:sz w:val="24"/>
          <w:szCs w:val="24"/>
        </w:rPr>
        <w:t xml:space="preserve">Лингвистические превращения </w:t>
      </w:r>
      <w:r w:rsidR="009868B5" w:rsidRPr="002708DD">
        <w:rPr>
          <w:rFonts w:ascii="Times New Roman" w:hAnsi="Times New Roman" w:cs="Times New Roman"/>
          <w:b/>
          <w:sz w:val="24"/>
          <w:szCs w:val="24"/>
        </w:rPr>
        <w:t>8 КЛАСС</w:t>
      </w:r>
    </w:p>
    <w:p w:rsidR="009868B5" w:rsidRPr="002708DD" w:rsidRDefault="009868B5" w:rsidP="002708DD">
      <w:pPr>
        <w:spacing w:after="0" w:line="240" w:lineRule="auto"/>
        <w:jc w:val="center"/>
        <w:rPr>
          <w:rFonts w:ascii="Times New Roman" w:hAnsi="Times New Roman" w:cs="Times New Roman"/>
          <w:b/>
          <w:sz w:val="24"/>
          <w:szCs w:val="24"/>
        </w:rPr>
      </w:pP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 xml:space="preserve">Проблеме формирования лингвистической компетенции современная школа </w:t>
      </w:r>
      <w:r w:rsidRPr="002708DD">
        <w:rPr>
          <w:rFonts w:ascii="Times New Roman" w:hAnsi="Times New Roman" w:cs="Times New Roman"/>
          <w:sz w:val="24"/>
          <w:szCs w:val="24"/>
          <w:lang w:val="en-US"/>
        </w:rPr>
        <w:t> </w:t>
      </w:r>
      <w:r w:rsidRPr="002708DD">
        <w:rPr>
          <w:rFonts w:ascii="Times New Roman" w:hAnsi="Times New Roman" w:cs="Times New Roman"/>
          <w:sz w:val="24"/>
          <w:szCs w:val="24"/>
        </w:rPr>
        <w:t>ещё не может уделить</w:t>
      </w:r>
      <w:r w:rsidRPr="002708DD">
        <w:rPr>
          <w:rFonts w:ascii="Times New Roman" w:hAnsi="Times New Roman" w:cs="Times New Roman"/>
          <w:sz w:val="24"/>
          <w:szCs w:val="24"/>
          <w:lang w:val="en-US"/>
        </w:rPr>
        <w:t> </w:t>
      </w:r>
      <w:r w:rsidRPr="002708DD">
        <w:rPr>
          <w:rFonts w:ascii="Times New Roman" w:hAnsi="Times New Roman" w:cs="Times New Roman"/>
          <w:sz w:val="24"/>
          <w:szCs w:val="24"/>
        </w:rPr>
        <w:t>должного внимания в рамках школьной программы, поэтому возникла необходимость расширить изучение лингвистической науки во внеурочное время.</w:t>
      </w:r>
      <w:r w:rsidRPr="002708DD">
        <w:rPr>
          <w:rFonts w:ascii="Times New Roman" w:hAnsi="Times New Roman" w:cs="Times New Roman"/>
          <w:sz w:val="24"/>
          <w:szCs w:val="24"/>
          <w:lang w:val="en-US"/>
        </w:rPr>
        <w:t> </w:t>
      </w:r>
      <w:r w:rsidRPr="002708DD">
        <w:rPr>
          <w:rFonts w:ascii="Times New Roman" w:hAnsi="Times New Roman" w:cs="Times New Roman"/>
          <w:sz w:val="24"/>
          <w:szCs w:val="24"/>
        </w:rPr>
        <w:t>Данный курс призван во внеурочное время создать условия для формирования языковой и лингвистической (языковедческой) компетенций. Кружок русского языка «Юный лингвист» способствует формированию навыков грамотного письма, совершенствованию устной и письменной речи, а также углублению знаний по русской стилистике, морфологии и орфографии.</w:t>
      </w:r>
    </w:p>
    <w:p w:rsidR="009868B5" w:rsidRPr="002708DD" w:rsidRDefault="009868B5" w:rsidP="002708DD">
      <w:pPr>
        <w:spacing w:after="0" w:line="240" w:lineRule="auto"/>
        <w:jc w:val="both"/>
        <w:rPr>
          <w:rFonts w:ascii="Times New Roman" w:eastAsia="Calibri" w:hAnsi="Times New Roman" w:cs="Times New Roman"/>
          <w:color w:val="000000"/>
          <w:sz w:val="24"/>
          <w:szCs w:val="24"/>
        </w:rPr>
      </w:pPr>
      <w:r w:rsidRPr="002708DD">
        <w:rPr>
          <w:rFonts w:ascii="Times New Roman" w:eastAsia="Calibri" w:hAnsi="Times New Roman" w:cs="Times New Roman"/>
          <w:b/>
          <w:bCs/>
          <w:color w:val="000000"/>
          <w:sz w:val="24"/>
          <w:szCs w:val="24"/>
        </w:rPr>
        <w:lastRenderedPageBreak/>
        <w:t xml:space="preserve">Цель </w:t>
      </w:r>
      <w:r w:rsidRPr="002708DD">
        <w:rPr>
          <w:rFonts w:ascii="Times New Roman" w:eastAsia="Calibri" w:hAnsi="Times New Roman" w:cs="Times New Roman"/>
          <w:color w:val="000000"/>
          <w:sz w:val="24"/>
          <w:szCs w:val="24"/>
        </w:rPr>
        <w:t> - повышение уровня речевой культуры учащихся, развитие их коммуникативных компетентностей.</w:t>
      </w:r>
    </w:p>
    <w:p w:rsidR="009868B5" w:rsidRPr="002708DD" w:rsidRDefault="009868B5" w:rsidP="002708DD">
      <w:pPr>
        <w:spacing w:after="0" w:line="240" w:lineRule="auto"/>
        <w:jc w:val="both"/>
        <w:rPr>
          <w:rFonts w:ascii="Times New Roman" w:eastAsia="Calibri" w:hAnsi="Times New Roman" w:cs="Times New Roman"/>
          <w:color w:val="000000"/>
          <w:sz w:val="24"/>
          <w:szCs w:val="24"/>
        </w:rPr>
      </w:pPr>
      <w:r w:rsidRPr="002708DD">
        <w:rPr>
          <w:rFonts w:ascii="Times New Roman" w:eastAsia="Calibri" w:hAnsi="Times New Roman" w:cs="Times New Roman"/>
          <w:b/>
          <w:bCs/>
          <w:color w:val="000000"/>
          <w:sz w:val="24"/>
          <w:szCs w:val="24"/>
        </w:rPr>
        <w:t>Задачи курса:</w:t>
      </w:r>
    </w:p>
    <w:p w:rsidR="009868B5" w:rsidRPr="002708DD" w:rsidRDefault="009868B5" w:rsidP="002708DD">
      <w:pPr>
        <w:pStyle w:val="a3"/>
        <w:numPr>
          <w:ilvl w:val="0"/>
          <w:numId w:val="11"/>
        </w:numPr>
        <w:tabs>
          <w:tab w:val="left" w:pos="142"/>
        </w:tabs>
        <w:spacing w:after="0" w:line="240" w:lineRule="auto"/>
        <w:ind w:left="709" w:hanging="283"/>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привить</w:t>
      </w:r>
      <w:r w:rsidRPr="002708DD">
        <w:rPr>
          <w:rFonts w:ascii="Times New Roman" w:eastAsia="Calibri" w:hAnsi="Times New Roman" w:cs="Times New Roman"/>
          <w:color w:val="000000"/>
          <w:sz w:val="24"/>
          <w:szCs w:val="24"/>
          <w:lang w:eastAsia="ru-RU"/>
        </w:rPr>
        <w:t xml:space="preserve"> интереса учащихся к русскому языку;</w:t>
      </w:r>
    </w:p>
    <w:p w:rsidR="009868B5" w:rsidRPr="002708DD" w:rsidRDefault="009868B5" w:rsidP="002708DD">
      <w:pPr>
        <w:pStyle w:val="a3"/>
        <w:numPr>
          <w:ilvl w:val="0"/>
          <w:numId w:val="13"/>
        </w:numPr>
        <w:spacing w:after="0" w:line="240" w:lineRule="auto"/>
        <w:ind w:left="426" w:hanging="66"/>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обогатить словарный запас и грамматический строй</w:t>
      </w:r>
      <w:r w:rsidRPr="002708DD">
        <w:rPr>
          <w:rFonts w:ascii="Times New Roman" w:eastAsia="Calibri" w:hAnsi="Times New Roman" w:cs="Times New Roman"/>
          <w:color w:val="000000"/>
          <w:sz w:val="24"/>
          <w:szCs w:val="24"/>
          <w:lang w:eastAsia="ru-RU"/>
        </w:rPr>
        <w:t xml:space="preserve"> речи учащихся;</w:t>
      </w:r>
    </w:p>
    <w:p w:rsidR="009868B5" w:rsidRPr="002708DD" w:rsidRDefault="009868B5" w:rsidP="002708DD">
      <w:pPr>
        <w:pStyle w:val="a3"/>
        <w:numPr>
          <w:ilvl w:val="0"/>
          <w:numId w:val="13"/>
        </w:numPr>
        <w:spacing w:after="0" w:line="240" w:lineRule="auto"/>
        <w:ind w:left="0" w:firstLine="360"/>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 xml:space="preserve">совершенствовать </w:t>
      </w:r>
      <w:r w:rsidRPr="002708DD">
        <w:rPr>
          <w:rFonts w:ascii="Times New Roman" w:eastAsia="Calibri" w:hAnsi="Times New Roman" w:cs="Times New Roman"/>
          <w:color w:val="000000"/>
          <w:sz w:val="24"/>
          <w:szCs w:val="24"/>
          <w:lang w:eastAsia="ru-RU"/>
        </w:rPr>
        <w:t>умения</w:t>
      </w:r>
      <w:r w:rsidRPr="002708DD">
        <w:rPr>
          <w:rFonts w:ascii="Times New Roman" w:hAnsi="Times New Roman" w:cs="Times New Roman"/>
          <w:color w:val="000000"/>
          <w:sz w:val="24"/>
          <w:szCs w:val="24"/>
          <w:lang w:eastAsia="ru-RU"/>
        </w:rPr>
        <w:t xml:space="preserve"> и навыки</w:t>
      </w:r>
      <w:r w:rsidRPr="002708DD">
        <w:rPr>
          <w:rFonts w:ascii="Times New Roman" w:eastAsia="Calibri" w:hAnsi="Times New Roman" w:cs="Times New Roman"/>
          <w:color w:val="000000"/>
          <w:sz w:val="24"/>
          <w:szCs w:val="24"/>
          <w:lang w:eastAsia="ru-RU"/>
        </w:rPr>
        <w:t xml:space="preserve"> связного изложения мыслей в устной и письменной форме;</w:t>
      </w:r>
    </w:p>
    <w:p w:rsidR="009868B5" w:rsidRPr="002708DD" w:rsidRDefault="009868B5" w:rsidP="002708DD">
      <w:pPr>
        <w:pStyle w:val="a3"/>
        <w:numPr>
          <w:ilvl w:val="0"/>
          <w:numId w:val="13"/>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 xml:space="preserve">продолжить работу по совершенствованию навыков </w:t>
      </w:r>
      <w:r w:rsidRPr="002708DD">
        <w:rPr>
          <w:rFonts w:ascii="Times New Roman" w:eastAsia="Calibri" w:hAnsi="Times New Roman" w:cs="Times New Roman"/>
          <w:color w:val="000000"/>
          <w:sz w:val="24"/>
          <w:szCs w:val="24"/>
          <w:lang w:eastAsia="ru-RU"/>
        </w:rPr>
        <w:t xml:space="preserve"> самостоятельно работать с книгами, словарями;</w:t>
      </w:r>
    </w:p>
    <w:p w:rsidR="009868B5" w:rsidRPr="002708DD" w:rsidRDefault="009868B5" w:rsidP="002708DD">
      <w:pPr>
        <w:pStyle w:val="a3"/>
        <w:numPr>
          <w:ilvl w:val="0"/>
          <w:numId w:val="13"/>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развивать языковой кругозор, мышление, исследовательские умения</w:t>
      </w:r>
      <w:r w:rsidRPr="002708DD">
        <w:rPr>
          <w:rFonts w:ascii="Times New Roman" w:eastAsia="Calibri" w:hAnsi="Times New Roman" w:cs="Times New Roman"/>
          <w:color w:val="000000"/>
          <w:sz w:val="24"/>
          <w:szCs w:val="24"/>
          <w:lang w:eastAsia="ru-RU"/>
        </w:rPr>
        <w:t>;</w:t>
      </w:r>
    </w:p>
    <w:p w:rsidR="009868B5" w:rsidRPr="002708DD" w:rsidRDefault="009868B5" w:rsidP="002708DD">
      <w:pPr>
        <w:pStyle w:val="a3"/>
        <w:numPr>
          <w:ilvl w:val="0"/>
          <w:numId w:val="13"/>
        </w:numPr>
        <w:spacing w:after="0" w:line="240" w:lineRule="auto"/>
        <w:ind w:left="0" w:firstLine="426"/>
        <w:jc w:val="both"/>
        <w:rPr>
          <w:rFonts w:ascii="Times New Roman"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повыш</w:t>
      </w:r>
      <w:r w:rsidRPr="002708DD">
        <w:rPr>
          <w:rFonts w:ascii="Times New Roman" w:hAnsi="Times New Roman" w:cs="Times New Roman"/>
          <w:color w:val="000000"/>
          <w:sz w:val="24"/>
          <w:szCs w:val="24"/>
          <w:lang w:eastAsia="ru-RU"/>
        </w:rPr>
        <w:t xml:space="preserve">ение общей языковой культуры; </w:t>
      </w:r>
    </w:p>
    <w:p w:rsidR="009868B5" w:rsidRPr="002708DD" w:rsidRDefault="009868B5" w:rsidP="002708DD">
      <w:pPr>
        <w:pStyle w:val="a3"/>
        <w:numPr>
          <w:ilvl w:val="0"/>
          <w:numId w:val="13"/>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hAnsi="Times New Roman" w:cs="Times New Roman"/>
          <w:color w:val="000000"/>
          <w:sz w:val="24"/>
          <w:szCs w:val="24"/>
          <w:lang w:eastAsia="ru-RU"/>
        </w:rPr>
        <w:t>подготовить учащихся к успешной сдачи ОГЭ.</w:t>
      </w:r>
    </w:p>
    <w:p w:rsidR="009868B5" w:rsidRPr="002708DD" w:rsidRDefault="009868B5" w:rsidP="002708DD">
      <w:pPr>
        <w:spacing w:after="0" w:line="240" w:lineRule="auto"/>
        <w:jc w:val="both"/>
        <w:rPr>
          <w:rFonts w:ascii="Times New Roman" w:eastAsia="Calibri" w:hAnsi="Times New Roman" w:cs="Times New Roman"/>
          <w:color w:val="000000"/>
          <w:sz w:val="24"/>
          <w:szCs w:val="24"/>
        </w:rPr>
      </w:pPr>
      <w:r w:rsidRPr="002708DD">
        <w:rPr>
          <w:rFonts w:ascii="Times New Roman" w:eastAsia="Calibri" w:hAnsi="Times New Roman" w:cs="Times New Roman"/>
          <w:b/>
          <w:bCs/>
          <w:color w:val="000000"/>
          <w:sz w:val="24"/>
          <w:szCs w:val="24"/>
        </w:rPr>
        <w:t>Основные принципы организации кружка</w:t>
      </w:r>
      <w:r w:rsidRPr="002708DD">
        <w:rPr>
          <w:rFonts w:ascii="Times New Roman" w:eastAsia="Calibri" w:hAnsi="Times New Roman" w:cs="Times New Roman"/>
          <w:color w:val="000000"/>
          <w:sz w:val="24"/>
          <w:szCs w:val="24"/>
        </w:rPr>
        <w:t>:</w:t>
      </w:r>
    </w:p>
    <w:p w:rsidR="009868B5" w:rsidRPr="002708DD" w:rsidRDefault="009868B5" w:rsidP="002708DD">
      <w:pPr>
        <w:pStyle w:val="a3"/>
        <w:numPr>
          <w:ilvl w:val="0"/>
          <w:numId w:val="15"/>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принцип индивидуального подхода к учащимся;</w:t>
      </w:r>
    </w:p>
    <w:p w:rsidR="009868B5" w:rsidRPr="002708DD" w:rsidRDefault="009868B5" w:rsidP="002708DD">
      <w:pPr>
        <w:pStyle w:val="a3"/>
        <w:numPr>
          <w:ilvl w:val="0"/>
          <w:numId w:val="15"/>
        </w:numPr>
        <w:spacing w:after="0" w:line="240" w:lineRule="auto"/>
        <w:ind w:left="426" w:firstLine="0"/>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принцип систематичности;</w:t>
      </w:r>
    </w:p>
    <w:p w:rsidR="009868B5" w:rsidRPr="002708DD" w:rsidRDefault="009868B5" w:rsidP="002708DD">
      <w:pPr>
        <w:pStyle w:val="a3"/>
        <w:numPr>
          <w:ilvl w:val="0"/>
          <w:numId w:val="15"/>
        </w:numPr>
        <w:spacing w:after="0" w:line="240" w:lineRule="auto"/>
        <w:ind w:left="426" w:firstLine="0"/>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принцип занимательности;</w:t>
      </w:r>
    </w:p>
    <w:p w:rsidR="009868B5" w:rsidRPr="002708DD" w:rsidRDefault="009868B5" w:rsidP="002708DD">
      <w:pPr>
        <w:pStyle w:val="a3"/>
        <w:numPr>
          <w:ilvl w:val="0"/>
          <w:numId w:val="15"/>
        </w:numPr>
        <w:spacing w:after="0" w:line="240" w:lineRule="auto"/>
        <w:ind w:left="0" w:firstLine="426"/>
        <w:jc w:val="both"/>
        <w:rPr>
          <w:rFonts w:ascii="Times New Roman"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принцип укр</w:t>
      </w:r>
      <w:r w:rsidRPr="002708DD">
        <w:rPr>
          <w:rFonts w:ascii="Times New Roman" w:hAnsi="Times New Roman" w:cs="Times New Roman"/>
          <w:color w:val="000000"/>
          <w:sz w:val="24"/>
          <w:szCs w:val="24"/>
          <w:lang w:eastAsia="ru-RU"/>
        </w:rPr>
        <w:t>епления связи обучения с жизнью.</w:t>
      </w:r>
    </w:p>
    <w:p w:rsidR="009868B5" w:rsidRPr="002708DD" w:rsidRDefault="009868B5" w:rsidP="002708DD">
      <w:pPr>
        <w:spacing w:after="0" w:line="240" w:lineRule="auto"/>
        <w:jc w:val="both"/>
        <w:rPr>
          <w:rFonts w:ascii="Times New Roman" w:hAnsi="Times New Roman" w:cs="Times New Roman"/>
          <w:color w:val="000000"/>
          <w:sz w:val="24"/>
          <w:szCs w:val="24"/>
        </w:rPr>
      </w:pPr>
    </w:p>
    <w:p w:rsidR="009868B5" w:rsidRPr="002708DD" w:rsidRDefault="009868B5" w:rsidP="002708DD">
      <w:pPr>
        <w:spacing w:after="0" w:line="240" w:lineRule="auto"/>
        <w:jc w:val="both"/>
        <w:rPr>
          <w:rFonts w:ascii="Times New Roman" w:eastAsia="Calibri" w:hAnsi="Times New Roman" w:cs="Times New Roman"/>
          <w:color w:val="000000"/>
          <w:sz w:val="24"/>
          <w:szCs w:val="24"/>
        </w:rPr>
      </w:pPr>
      <w:r w:rsidRPr="002708DD">
        <w:rPr>
          <w:rFonts w:ascii="Times New Roman" w:eastAsia="Calibri" w:hAnsi="Times New Roman" w:cs="Times New Roman"/>
          <w:b/>
          <w:color w:val="000000"/>
          <w:sz w:val="24"/>
          <w:szCs w:val="24"/>
        </w:rPr>
        <w:t>В результате изучения курса учащиеся должны уметь</w:t>
      </w:r>
      <w:r w:rsidRPr="002708DD">
        <w:rPr>
          <w:rFonts w:ascii="Times New Roman" w:eastAsia="Calibri" w:hAnsi="Times New Roman" w:cs="Times New Roman"/>
          <w:color w:val="000000"/>
          <w:sz w:val="24"/>
          <w:szCs w:val="24"/>
        </w:rPr>
        <w:t>:</w:t>
      </w:r>
    </w:p>
    <w:p w:rsidR="009868B5" w:rsidRPr="002708DD" w:rsidRDefault="009868B5" w:rsidP="002708DD">
      <w:pPr>
        <w:pStyle w:val="a3"/>
        <w:numPr>
          <w:ilvl w:val="0"/>
          <w:numId w:val="17"/>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передавать мысли правильно, точно и выразительно;</w:t>
      </w:r>
    </w:p>
    <w:p w:rsidR="009868B5" w:rsidRPr="002708DD" w:rsidRDefault="009868B5" w:rsidP="002708DD">
      <w:pPr>
        <w:pStyle w:val="a3"/>
        <w:numPr>
          <w:ilvl w:val="0"/>
          <w:numId w:val="17"/>
        </w:numPr>
        <w:spacing w:after="0" w:line="240" w:lineRule="auto"/>
        <w:ind w:left="0" w:firstLine="360"/>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самостоятельно работать с книгами, словарями, справочниками, подбирать материал;</w:t>
      </w:r>
    </w:p>
    <w:p w:rsidR="009868B5" w:rsidRPr="002708DD" w:rsidRDefault="009868B5" w:rsidP="002708DD">
      <w:pPr>
        <w:pStyle w:val="a3"/>
        <w:numPr>
          <w:ilvl w:val="0"/>
          <w:numId w:val="17"/>
        </w:numPr>
        <w:spacing w:after="0" w:line="240" w:lineRule="auto"/>
        <w:ind w:left="0" w:firstLine="426"/>
        <w:jc w:val="both"/>
        <w:rPr>
          <w:rFonts w:ascii="Times New Roman" w:eastAsia="Calibri" w:hAnsi="Times New Roman" w:cs="Times New Roman"/>
          <w:color w:val="000000"/>
          <w:sz w:val="24"/>
          <w:szCs w:val="24"/>
          <w:lang w:eastAsia="ru-RU"/>
        </w:rPr>
      </w:pPr>
      <w:r w:rsidRPr="002708DD">
        <w:rPr>
          <w:rFonts w:ascii="Times New Roman" w:eastAsia="Calibri" w:hAnsi="Times New Roman" w:cs="Times New Roman"/>
          <w:color w:val="000000"/>
          <w:sz w:val="24"/>
          <w:szCs w:val="24"/>
          <w:lang w:eastAsia="ru-RU"/>
        </w:rPr>
        <w:t>умение логически связывать сведения из разных разделов курса русского языка.</w:t>
      </w:r>
    </w:p>
    <w:p w:rsidR="009868B5" w:rsidRPr="002708DD" w:rsidRDefault="009868B5" w:rsidP="002708DD">
      <w:pPr>
        <w:spacing w:after="0" w:line="240" w:lineRule="auto"/>
        <w:jc w:val="both"/>
        <w:rPr>
          <w:rFonts w:ascii="Times New Roman" w:eastAsia="Calibri" w:hAnsi="Times New Roman" w:cs="Times New Roman"/>
          <w:sz w:val="24"/>
          <w:szCs w:val="24"/>
          <w:lang w:eastAsia="en-US"/>
        </w:rPr>
      </w:pPr>
    </w:p>
    <w:p w:rsidR="009868B5" w:rsidRPr="002708DD" w:rsidRDefault="009868B5" w:rsidP="002708DD">
      <w:pPr>
        <w:spacing w:after="0" w:line="240" w:lineRule="auto"/>
        <w:jc w:val="both"/>
        <w:rPr>
          <w:rFonts w:ascii="Times New Roman" w:eastAsiaTheme="minorHAnsi" w:hAnsi="Times New Roman" w:cs="Times New Roman"/>
          <w:sz w:val="24"/>
          <w:szCs w:val="24"/>
        </w:rPr>
      </w:pPr>
      <w:r w:rsidRPr="002708DD">
        <w:rPr>
          <w:rFonts w:ascii="Times New Roman" w:hAnsi="Times New Roman" w:cs="Times New Roman"/>
          <w:sz w:val="24"/>
          <w:szCs w:val="24"/>
        </w:rPr>
        <w:t xml:space="preserve">           Программа кружка «Юный лингвист» рассчитана на учащихся 14 – 15 лет.</w:t>
      </w: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 xml:space="preserve">Срок реализации программы – 1  год. </w:t>
      </w:r>
    </w:p>
    <w:p w:rsidR="009868B5" w:rsidRPr="002708DD" w:rsidRDefault="009868B5" w:rsidP="002708DD">
      <w:pPr>
        <w:spacing w:after="0" w:line="240" w:lineRule="auto"/>
        <w:ind w:firstLine="708"/>
        <w:jc w:val="both"/>
        <w:rPr>
          <w:rFonts w:ascii="Times New Roman" w:hAnsi="Times New Roman" w:cs="Times New Roman"/>
          <w:sz w:val="24"/>
          <w:szCs w:val="24"/>
        </w:rPr>
      </w:pPr>
      <w:r w:rsidRPr="002708DD">
        <w:rPr>
          <w:rFonts w:ascii="Times New Roman" w:hAnsi="Times New Roman" w:cs="Times New Roman"/>
          <w:sz w:val="24"/>
          <w:szCs w:val="24"/>
        </w:rPr>
        <w:t>.</w:t>
      </w:r>
    </w:p>
    <w:p w:rsidR="009868B5" w:rsidRPr="002708DD" w:rsidRDefault="00846F78" w:rsidP="002708DD">
      <w:pPr>
        <w:spacing w:after="0" w:line="240" w:lineRule="auto"/>
        <w:ind w:firstLine="709"/>
        <w:jc w:val="both"/>
        <w:rPr>
          <w:rFonts w:ascii="Times New Roman" w:hAnsi="Times New Roman" w:cs="Times New Roman"/>
          <w:sz w:val="24"/>
          <w:szCs w:val="24"/>
        </w:rPr>
      </w:pPr>
      <w:r w:rsidRPr="002708DD">
        <w:rPr>
          <w:rFonts w:ascii="Times New Roman" w:hAnsi="Times New Roman" w:cs="Times New Roman"/>
          <w:sz w:val="24"/>
          <w:szCs w:val="24"/>
        </w:rPr>
        <w:t>Курс рассчитан на 35 часов</w:t>
      </w:r>
      <w:r w:rsidR="009868B5" w:rsidRPr="002708DD">
        <w:rPr>
          <w:rFonts w:ascii="Times New Roman" w:hAnsi="Times New Roman" w:cs="Times New Roman"/>
          <w:sz w:val="24"/>
          <w:szCs w:val="24"/>
        </w:rPr>
        <w:t>. Занятия проводятся 1 раз в неделю.</w:t>
      </w:r>
    </w:p>
    <w:p w:rsidR="009868B5" w:rsidRPr="002708DD" w:rsidRDefault="009868B5" w:rsidP="002708DD">
      <w:pPr>
        <w:spacing w:after="0" w:line="240" w:lineRule="auto"/>
        <w:ind w:firstLine="708"/>
        <w:jc w:val="center"/>
        <w:rPr>
          <w:rFonts w:ascii="Times New Roman" w:hAnsi="Times New Roman" w:cs="Times New Roman"/>
          <w:b/>
          <w:sz w:val="24"/>
          <w:szCs w:val="24"/>
        </w:rPr>
      </w:pPr>
    </w:p>
    <w:p w:rsidR="009868B5" w:rsidRPr="002708DD" w:rsidRDefault="009868B5" w:rsidP="002708DD">
      <w:pPr>
        <w:spacing w:after="0" w:line="240" w:lineRule="auto"/>
        <w:ind w:firstLine="708"/>
        <w:jc w:val="center"/>
        <w:rPr>
          <w:rFonts w:ascii="Times New Roman" w:hAnsi="Times New Roman" w:cs="Times New Roman"/>
          <w:b/>
          <w:sz w:val="24"/>
          <w:szCs w:val="24"/>
        </w:rPr>
      </w:pPr>
    </w:p>
    <w:p w:rsidR="009868B5" w:rsidRPr="002708DD" w:rsidRDefault="009868B5" w:rsidP="002708DD">
      <w:pPr>
        <w:spacing w:after="0" w:line="240" w:lineRule="auto"/>
        <w:jc w:val="both"/>
        <w:rPr>
          <w:rFonts w:ascii="Times New Roman" w:hAnsi="Times New Roman" w:cs="Times New Roman"/>
          <w:b/>
          <w:sz w:val="24"/>
          <w:szCs w:val="24"/>
        </w:rPr>
      </w:pPr>
      <w:r w:rsidRPr="002708DD">
        <w:rPr>
          <w:rFonts w:ascii="Times New Roman" w:hAnsi="Times New Roman" w:cs="Times New Roman"/>
          <w:b/>
          <w:sz w:val="24"/>
          <w:szCs w:val="24"/>
        </w:rPr>
        <w:t>Термины и понятия, изучаемые на занятиях:</w:t>
      </w:r>
    </w:p>
    <w:p w:rsidR="009868B5" w:rsidRPr="002708DD" w:rsidRDefault="009868B5" w:rsidP="002708DD">
      <w:pPr>
        <w:spacing w:after="0" w:line="240" w:lineRule="auto"/>
        <w:jc w:val="both"/>
        <w:rPr>
          <w:rFonts w:ascii="Times New Roman" w:hAnsi="Times New Roman" w:cs="Times New Roman"/>
          <w:sz w:val="24"/>
          <w:szCs w:val="24"/>
        </w:rPr>
      </w:pPr>
      <w:r w:rsidRPr="002708DD">
        <w:rPr>
          <w:rFonts w:ascii="Times New Roman" w:hAnsi="Times New Roman" w:cs="Times New Roman"/>
          <w:sz w:val="24"/>
          <w:szCs w:val="24"/>
        </w:rPr>
        <w:t>словообразование, интерфиксы, аффиксы, аббревиация, сращение, сверхсращение, словообразовательное гнездо.</w:t>
      </w:r>
    </w:p>
    <w:p w:rsidR="009868B5" w:rsidRPr="002708DD" w:rsidRDefault="009868B5" w:rsidP="002708DD">
      <w:pPr>
        <w:spacing w:after="0" w:line="240" w:lineRule="auto"/>
        <w:jc w:val="center"/>
        <w:rPr>
          <w:rFonts w:ascii="Times New Roman" w:hAnsi="Times New Roman" w:cs="Times New Roman"/>
          <w:b/>
          <w:sz w:val="24"/>
          <w:szCs w:val="24"/>
        </w:rPr>
      </w:pPr>
    </w:p>
    <w:p w:rsidR="009868B5" w:rsidRPr="002708DD" w:rsidRDefault="009868B5" w:rsidP="002708DD">
      <w:pPr>
        <w:spacing w:after="0" w:line="240" w:lineRule="auto"/>
        <w:jc w:val="center"/>
        <w:rPr>
          <w:rFonts w:ascii="Times New Roman" w:hAnsi="Times New Roman" w:cs="Times New Roman"/>
          <w:b/>
          <w:sz w:val="24"/>
          <w:szCs w:val="24"/>
        </w:rPr>
      </w:pPr>
    </w:p>
    <w:p w:rsidR="001D6741" w:rsidRPr="002708DD" w:rsidRDefault="001D6741" w:rsidP="002708DD">
      <w:pPr>
        <w:spacing w:line="240" w:lineRule="auto"/>
        <w:jc w:val="both"/>
        <w:rPr>
          <w:rFonts w:ascii="Times New Roman" w:eastAsia="Times New Roman" w:hAnsi="Times New Roman" w:cs="Times New Roman"/>
          <w:b/>
          <w:caps/>
          <w:sz w:val="24"/>
          <w:szCs w:val="24"/>
        </w:rPr>
      </w:pPr>
    </w:p>
    <w:p w:rsidR="001D6741" w:rsidRPr="002708DD" w:rsidRDefault="001D6741" w:rsidP="002708DD">
      <w:pPr>
        <w:spacing w:line="240" w:lineRule="auto"/>
        <w:jc w:val="center"/>
        <w:rPr>
          <w:rFonts w:ascii="Times New Roman" w:eastAsia="Times New Roman" w:hAnsi="Times New Roman" w:cs="Times New Roman"/>
          <w:sz w:val="24"/>
          <w:szCs w:val="24"/>
        </w:rPr>
      </w:pPr>
      <w:r w:rsidRPr="002708DD">
        <w:rPr>
          <w:rFonts w:ascii="Times New Roman" w:eastAsia="Times New Roman" w:hAnsi="Times New Roman" w:cs="Times New Roman"/>
          <w:b/>
          <w:caps/>
          <w:sz w:val="24"/>
          <w:szCs w:val="24"/>
        </w:rPr>
        <w:t xml:space="preserve"> </w:t>
      </w:r>
    </w:p>
    <w:p w:rsidR="001D6741" w:rsidRPr="00956C57" w:rsidRDefault="001D6741" w:rsidP="00956C57">
      <w:pPr>
        <w:pStyle w:val="1"/>
        <w:rPr>
          <w:b/>
        </w:rPr>
      </w:pPr>
      <w:r w:rsidRPr="00956C57">
        <w:rPr>
          <w:b/>
        </w:rPr>
        <w:t xml:space="preserve">  </w:t>
      </w:r>
      <w:proofErr w:type="gramStart"/>
      <w:r w:rsidRPr="00956C57">
        <w:rPr>
          <w:b/>
        </w:rPr>
        <w:t>Культура  речи</w:t>
      </w:r>
      <w:proofErr w:type="gramEnd"/>
    </w:p>
    <w:p w:rsidR="001D6741" w:rsidRPr="00956C57" w:rsidRDefault="001D6741" w:rsidP="00956C57">
      <w:pPr>
        <w:pStyle w:val="1"/>
        <w:rPr>
          <w:b/>
        </w:rPr>
      </w:pPr>
      <w:r w:rsidRPr="00956C57">
        <w:rPr>
          <w:b/>
        </w:rPr>
        <w:t xml:space="preserve">9 класс </w:t>
      </w:r>
    </w:p>
    <w:p w:rsidR="001D6741" w:rsidRPr="00956C57" w:rsidRDefault="001D6741" w:rsidP="00956C57">
      <w:pPr>
        <w:pStyle w:val="1"/>
        <w:rPr>
          <w:b/>
          <w:bCs/>
        </w:rPr>
      </w:pPr>
    </w:p>
    <w:p w:rsidR="00FF64E6" w:rsidRPr="00956C57" w:rsidRDefault="001D6741" w:rsidP="00956C57">
      <w:pPr>
        <w:pStyle w:val="1"/>
        <w:rPr>
          <w:b/>
        </w:rPr>
      </w:pPr>
      <w:r w:rsidRPr="00956C57">
        <w:rPr>
          <w:b/>
        </w:rPr>
        <w:br/>
      </w:r>
      <w:r w:rsidR="00FF64E6" w:rsidRPr="00956C57">
        <w:rPr>
          <w:b/>
        </w:rPr>
        <w:t>Планируемые результаты</w:t>
      </w:r>
    </w:p>
    <w:p w:rsidR="00FF64E6" w:rsidRPr="00956C57" w:rsidRDefault="00FF64E6" w:rsidP="00956C57">
      <w:pPr>
        <w:pStyle w:val="1"/>
        <w:rPr>
          <w:b/>
        </w:rPr>
      </w:pPr>
      <w:r w:rsidRPr="00956C57">
        <w:rPr>
          <w:b/>
        </w:rPr>
        <w:t>освоения курса русского языка в 9 классе</w:t>
      </w:r>
    </w:p>
    <w:p w:rsidR="00FF64E6" w:rsidRPr="00956C57" w:rsidRDefault="00FF64E6" w:rsidP="00956C57">
      <w:pPr>
        <w:pStyle w:val="1"/>
        <w:rPr>
          <w:b/>
        </w:rPr>
      </w:pPr>
    </w:p>
    <w:p w:rsidR="00FF64E6" w:rsidRPr="00956C57" w:rsidRDefault="00FF64E6" w:rsidP="00956C57">
      <w:pPr>
        <w:pStyle w:val="1"/>
      </w:pPr>
      <w:r w:rsidRPr="00956C57">
        <w:rPr>
          <w:color w:val="000000"/>
        </w:rPr>
        <w:t>Личностные результаты:</w:t>
      </w:r>
    </w:p>
    <w:p w:rsidR="00FF64E6" w:rsidRPr="00956C57" w:rsidRDefault="00FF64E6" w:rsidP="00956C57">
      <w:pPr>
        <w:rPr>
          <w:rFonts w:eastAsia="Times New Roman"/>
        </w:rPr>
      </w:pPr>
      <w:r w:rsidRPr="00956C57">
        <w:rPr>
          <w:rFonts w:eastAsia="Times New Roman"/>
          <w:color w:val="00000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FF64E6" w:rsidRPr="00956C57" w:rsidRDefault="00FF64E6" w:rsidP="00956C57">
      <w:pPr>
        <w:rPr>
          <w:rFonts w:eastAsia="Times New Roman"/>
        </w:rPr>
      </w:pPr>
      <w:r w:rsidRPr="00956C57">
        <w:rPr>
          <w:rFonts w:eastAsia="Times New Roman"/>
          <w:color w:val="000000"/>
        </w:rPr>
        <w:lastRenderedPageBreak/>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FF64E6" w:rsidRPr="00956C57" w:rsidRDefault="00FF64E6" w:rsidP="00956C57">
      <w:pPr>
        <w:rPr>
          <w:rFonts w:eastAsia="Times New Roman"/>
        </w:rPr>
      </w:pPr>
      <w:r w:rsidRPr="00956C57">
        <w:rPr>
          <w:rFonts w:eastAsia="Times New Roman"/>
          <w:color w:val="000000"/>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FF64E6" w:rsidRPr="00956C57" w:rsidRDefault="00FF64E6" w:rsidP="00956C57">
      <w:pPr>
        <w:rPr>
          <w:rFonts w:eastAsia="Times New Roman"/>
        </w:rPr>
      </w:pPr>
      <w:r w:rsidRPr="00956C57">
        <w:rPr>
          <w:color w:val="000000"/>
        </w:rPr>
        <w:t>Мета предметные</w:t>
      </w:r>
      <w:r w:rsidRPr="00956C57">
        <w:rPr>
          <w:rFonts w:eastAsia="Times New Roman"/>
          <w:color w:val="000000"/>
        </w:rPr>
        <w:t xml:space="preserve"> результаты:</w:t>
      </w:r>
    </w:p>
    <w:p w:rsidR="00FF64E6" w:rsidRPr="00956C57" w:rsidRDefault="00FF64E6" w:rsidP="00956C57">
      <w:pPr>
        <w:rPr>
          <w:rFonts w:eastAsia="Times New Roman"/>
        </w:rPr>
      </w:pPr>
      <w:r w:rsidRPr="00956C57">
        <w:rPr>
          <w:rFonts w:eastAsia="Times New Roman"/>
          <w:color w:val="000000"/>
        </w:rPr>
        <w:t>1) владение всеми видами речевой деятельности:</w:t>
      </w:r>
    </w:p>
    <w:p w:rsidR="00FF64E6" w:rsidRPr="00956C57" w:rsidRDefault="00FF64E6" w:rsidP="00956C57">
      <w:pPr>
        <w:rPr>
          <w:rFonts w:eastAsia="Times New Roman"/>
        </w:rPr>
      </w:pPr>
      <w:r w:rsidRPr="00956C57">
        <w:rPr>
          <w:rFonts w:eastAsia="Times New Roman"/>
        </w:rPr>
        <w:t>• адекватное понимание информации устного и письменного сообщения;</w:t>
      </w:r>
    </w:p>
    <w:p w:rsidR="00FF64E6" w:rsidRPr="00956C57" w:rsidRDefault="00FF64E6" w:rsidP="00956C57">
      <w:pPr>
        <w:rPr>
          <w:rFonts w:eastAsia="Times New Roman"/>
        </w:rPr>
      </w:pPr>
      <w:r w:rsidRPr="00956C57">
        <w:rPr>
          <w:rFonts w:eastAsia="Times New Roman"/>
        </w:rPr>
        <w:t>• владение разными видами чтения;</w:t>
      </w:r>
    </w:p>
    <w:p w:rsidR="00FF64E6" w:rsidRPr="00956C57" w:rsidRDefault="00FF64E6" w:rsidP="00956C57">
      <w:pPr>
        <w:rPr>
          <w:rFonts w:eastAsia="Times New Roman"/>
        </w:rPr>
      </w:pPr>
      <w:r w:rsidRPr="00956C57">
        <w:rPr>
          <w:rFonts w:eastAsia="Times New Roman"/>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FF64E6" w:rsidRPr="00956C57" w:rsidRDefault="00FF64E6" w:rsidP="00956C57">
      <w:pPr>
        <w:rPr>
          <w:rFonts w:eastAsia="Times New Roman"/>
        </w:rPr>
      </w:pPr>
      <w:r w:rsidRPr="00956C57">
        <w:rPr>
          <w:rFonts w:eastAsia="Times New Roman"/>
        </w:rPr>
        <w:t xml:space="preserve">•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w:t>
      </w:r>
      <w:proofErr w:type="spellStart"/>
      <w:r w:rsidRPr="00956C57">
        <w:rPr>
          <w:rFonts w:eastAsia="Times New Roman"/>
        </w:rPr>
        <w:t>аудирования</w:t>
      </w:r>
      <w:proofErr w:type="spellEnd"/>
      <w:r w:rsidRPr="00956C57">
        <w:rPr>
          <w:rFonts w:eastAsia="Times New Roman"/>
        </w:rPr>
        <w:t>, в том числе и с помощью технических средств и информационных технологий;</w:t>
      </w:r>
    </w:p>
    <w:p w:rsidR="00FF64E6" w:rsidRPr="00956C57" w:rsidRDefault="00FF64E6" w:rsidP="00956C57">
      <w:pPr>
        <w:rPr>
          <w:rFonts w:eastAsia="Times New Roman"/>
        </w:rPr>
      </w:pPr>
      <w:r w:rsidRPr="00956C57">
        <w:rPr>
          <w:rFonts w:eastAsia="Times New Roman"/>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FF64E6" w:rsidRPr="00956C57" w:rsidRDefault="00FF64E6" w:rsidP="00956C57">
      <w:pPr>
        <w:rPr>
          <w:rFonts w:eastAsia="Times New Roman"/>
        </w:rPr>
      </w:pPr>
      <w:r w:rsidRPr="00956C57">
        <w:rPr>
          <w:rFonts w:eastAsia="Times New Roman"/>
        </w:rPr>
        <w:t>• способность свободно, правильно излагать свои мысли в устной и письменной форме;</w:t>
      </w:r>
    </w:p>
    <w:p w:rsidR="00FF64E6" w:rsidRPr="00956C57" w:rsidRDefault="00FF64E6" w:rsidP="00956C57">
      <w:pPr>
        <w:rPr>
          <w:rFonts w:eastAsia="Times New Roman"/>
        </w:rPr>
      </w:pPr>
      <w:r w:rsidRPr="00956C57">
        <w:rPr>
          <w:rFonts w:eastAsia="Times New Roman"/>
        </w:rPr>
        <w:t>• умение выступать перед аудиторией сверстников с небольшими сообщениями, докладом;</w:t>
      </w:r>
    </w:p>
    <w:p w:rsidR="00FF64E6" w:rsidRPr="00956C57" w:rsidRDefault="00FF64E6" w:rsidP="00956C57">
      <w:pPr>
        <w:rPr>
          <w:rFonts w:eastAsia="Times New Roman"/>
        </w:rPr>
      </w:pPr>
      <w:r w:rsidRPr="00956C57">
        <w:rPr>
          <w:rFonts w:eastAsia="Times New Roman"/>
          <w:color w:val="000000"/>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r w:rsidRPr="00956C57">
        <w:rPr>
          <w:color w:val="000000"/>
        </w:rPr>
        <w:t xml:space="preserve">меж </w:t>
      </w:r>
      <w:proofErr w:type="gramStart"/>
      <w:r w:rsidRPr="00956C57">
        <w:rPr>
          <w:color w:val="000000"/>
        </w:rPr>
        <w:t xml:space="preserve">предметном </w:t>
      </w:r>
      <w:r w:rsidRPr="00956C57">
        <w:rPr>
          <w:rFonts w:eastAsia="Times New Roman"/>
          <w:color w:val="000000"/>
        </w:rPr>
        <w:t xml:space="preserve"> уровне</w:t>
      </w:r>
      <w:proofErr w:type="gramEnd"/>
      <w:r w:rsidRPr="00956C57">
        <w:rPr>
          <w:rFonts w:eastAsia="Times New Roman"/>
          <w:color w:val="000000"/>
        </w:rPr>
        <w:t xml:space="preserve"> (на уроках иностранного языка, литературы и др.);</w:t>
      </w:r>
    </w:p>
    <w:p w:rsidR="00FF64E6" w:rsidRPr="00956C57" w:rsidRDefault="00FF64E6" w:rsidP="00956C57">
      <w:pPr>
        <w:rPr>
          <w:rFonts w:eastAsia="Times New Roman"/>
        </w:rPr>
      </w:pPr>
      <w:r w:rsidRPr="00956C57">
        <w:rPr>
          <w:rFonts w:eastAsia="Times New Roman"/>
          <w:color w:val="000000"/>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FF64E6" w:rsidRPr="00956C57" w:rsidRDefault="00FF64E6" w:rsidP="00956C57">
      <w:pPr>
        <w:rPr>
          <w:rFonts w:eastAsia="Times New Roman"/>
        </w:rPr>
      </w:pPr>
      <w:r w:rsidRPr="00956C57">
        <w:rPr>
          <w:rFonts w:eastAsia="Times New Roman"/>
        </w:rPr>
        <w:t>Предметные результаты:</w:t>
      </w:r>
    </w:p>
    <w:p w:rsidR="00FF64E6" w:rsidRPr="00956C57" w:rsidRDefault="00FF64E6" w:rsidP="00956C57">
      <w:pPr>
        <w:rPr>
          <w:rFonts w:eastAsia="Times New Roman"/>
        </w:rPr>
      </w:pPr>
      <w:r w:rsidRPr="00956C57">
        <w:rPr>
          <w:rFonts w:eastAsia="Times New Roman"/>
          <w:i/>
          <w:iCs/>
        </w:rPr>
        <w:t>Учащиеся должны знать:</w:t>
      </w:r>
    </w:p>
    <w:p w:rsidR="00FF64E6" w:rsidRPr="00956C57" w:rsidRDefault="00FF64E6" w:rsidP="00956C57">
      <w:pPr>
        <w:rPr>
          <w:rFonts w:eastAsia="Times New Roman"/>
        </w:rPr>
      </w:pPr>
      <w:r w:rsidRPr="00956C57">
        <w:rPr>
          <w:rFonts w:eastAsia="Times New Roman"/>
          <w:color w:val="000000"/>
        </w:rPr>
        <w:t>• основные сведения о языке, изученные в 5—9 классах;</w:t>
      </w:r>
    </w:p>
    <w:p w:rsidR="00FF64E6" w:rsidRPr="00956C57" w:rsidRDefault="00FF64E6" w:rsidP="00956C57">
      <w:pPr>
        <w:rPr>
          <w:rFonts w:eastAsia="Times New Roman"/>
        </w:rPr>
      </w:pPr>
      <w:r w:rsidRPr="00956C57">
        <w:rPr>
          <w:rFonts w:eastAsia="Times New Roman"/>
        </w:rPr>
        <w:t>• изученные языковедческие понятия, разделы языкознания;</w:t>
      </w:r>
    </w:p>
    <w:p w:rsidR="00FF64E6" w:rsidRPr="00956C57" w:rsidRDefault="00FF64E6" w:rsidP="00956C57">
      <w:pPr>
        <w:rPr>
          <w:rFonts w:eastAsia="Times New Roman"/>
        </w:rPr>
      </w:pPr>
      <w:r w:rsidRPr="00956C57">
        <w:rPr>
          <w:rFonts w:eastAsia="Times New Roman"/>
        </w:rPr>
        <w:t>• основные единицы языка, их признаки;</w:t>
      </w:r>
    </w:p>
    <w:p w:rsidR="00FF64E6" w:rsidRPr="00956C57" w:rsidRDefault="00FF64E6" w:rsidP="00956C57">
      <w:pPr>
        <w:rPr>
          <w:rFonts w:eastAsia="Times New Roman"/>
        </w:rPr>
      </w:pPr>
      <w:r w:rsidRPr="00956C57">
        <w:rPr>
          <w:rFonts w:eastAsia="Times New Roman"/>
        </w:rPr>
        <w:lastRenderedPageBreak/>
        <w:t>• смысл понятий: речь устная и письменная, монолог и диалог, сфера и ситуация речевого общения;</w:t>
      </w:r>
    </w:p>
    <w:p w:rsidR="00FF64E6" w:rsidRPr="00956C57" w:rsidRDefault="00FF64E6" w:rsidP="00956C57">
      <w:pPr>
        <w:rPr>
          <w:rFonts w:eastAsia="Times New Roman"/>
        </w:rPr>
      </w:pPr>
      <w:r w:rsidRPr="00956C57">
        <w:rPr>
          <w:rFonts w:eastAsia="Times New Roman"/>
        </w:rPr>
        <w:t>• признаки текста; способы и средства связи предложений и смысловых частей текста;</w:t>
      </w:r>
    </w:p>
    <w:p w:rsidR="00FF64E6" w:rsidRPr="00956C57" w:rsidRDefault="00FF64E6" w:rsidP="00956C57">
      <w:pPr>
        <w:rPr>
          <w:rFonts w:eastAsia="Times New Roman"/>
        </w:rPr>
      </w:pPr>
      <w:r w:rsidRPr="00956C57">
        <w:rPr>
          <w:rFonts w:eastAsia="Times New Roman"/>
        </w:rPr>
        <w:t>• признаки и жанровые особенности изученных стилей речи;</w:t>
      </w:r>
    </w:p>
    <w:p w:rsidR="00FF64E6" w:rsidRPr="00956C57" w:rsidRDefault="00FF64E6" w:rsidP="00956C57">
      <w:pPr>
        <w:rPr>
          <w:rFonts w:eastAsia="Times New Roman"/>
        </w:rPr>
      </w:pPr>
      <w:r w:rsidRPr="00956C57">
        <w:rPr>
          <w:rFonts w:eastAsia="Times New Roman"/>
        </w:rPr>
        <w:t>• функционально-смысловые типы речи, их признаки;</w:t>
      </w:r>
    </w:p>
    <w:p w:rsidR="00FF64E6" w:rsidRPr="00956C57" w:rsidRDefault="00FF64E6" w:rsidP="00956C57">
      <w:pPr>
        <w:rPr>
          <w:rFonts w:eastAsia="Times New Roman"/>
        </w:rPr>
      </w:pPr>
      <w:r w:rsidRPr="00956C57">
        <w:rPr>
          <w:rFonts w:eastAsia="Times New Roman"/>
          <w:color w:val="000000"/>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FF64E6" w:rsidRPr="00956C57" w:rsidRDefault="00FF64E6" w:rsidP="00956C57">
      <w:pPr>
        <w:rPr>
          <w:rFonts w:eastAsia="Times New Roman"/>
        </w:rPr>
      </w:pPr>
      <w:r w:rsidRPr="00956C57">
        <w:rPr>
          <w:rFonts w:eastAsia="Times New Roman"/>
          <w:i/>
          <w:iCs/>
        </w:rPr>
        <w:t>Учащиеся должны уметь:</w:t>
      </w:r>
    </w:p>
    <w:p w:rsidR="00FF64E6" w:rsidRPr="00956C57" w:rsidRDefault="00FF64E6" w:rsidP="00956C57">
      <w:pPr>
        <w:rPr>
          <w:rFonts w:eastAsia="Times New Roman"/>
        </w:rPr>
      </w:pPr>
      <w:r w:rsidRPr="00956C57">
        <w:rPr>
          <w:rFonts w:eastAsia="Times New Roman"/>
        </w:rPr>
        <w:t>• различать изученные стили речи;</w:t>
      </w:r>
    </w:p>
    <w:p w:rsidR="00FF64E6" w:rsidRPr="00956C57" w:rsidRDefault="00FF64E6" w:rsidP="00956C57">
      <w:pPr>
        <w:rPr>
          <w:rFonts w:eastAsia="Times New Roman"/>
        </w:rPr>
      </w:pPr>
      <w:r w:rsidRPr="00956C57">
        <w:rPr>
          <w:rFonts w:eastAsia="Times New Roman"/>
        </w:rPr>
        <w:t>• определять тему, основную мысль текста, функционально-смысловой тип и стиль речи; анализировать структуру и языковые особенности текста;</w:t>
      </w:r>
    </w:p>
    <w:p w:rsidR="00FF64E6" w:rsidRPr="00956C57" w:rsidRDefault="00FF64E6" w:rsidP="00956C57">
      <w:pPr>
        <w:rPr>
          <w:rFonts w:eastAsia="Times New Roman"/>
        </w:rPr>
      </w:pPr>
      <w:r w:rsidRPr="00956C57">
        <w:rPr>
          <w:rFonts w:eastAsia="Times New Roman"/>
        </w:rPr>
        <w:t>• опознавать языковые единицы, проводить различные виды их анализа;</w:t>
      </w:r>
    </w:p>
    <w:p w:rsidR="00FF64E6" w:rsidRPr="00956C57" w:rsidRDefault="00FF64E6" w:rsidP="00956C57">
      <w:pPr>
        <w:rPr>
          <w:rFonts w:eastAsia="Times New Roman"/>
        </w:rPr>
      </w:pPr>
      <w:proofErr w:type="spellStart"/>
      <w:r w:rsidRPr="00956C57">
        <w:rPr>
          <w:rFonts w:eastAsia="Times New Roman"/>
          <w:i/>
          <w:iCs/>
        </w:rPr>
        <w:t>аудирование</w:t>
      </w:r>
      <w:proofErr w:type="spellEnd"/>
      <w:r w:rsidRPr="00956C57">
        <w:rPr>
          <w:rFonts w:eastAsia="Times New Roman"/>
          <w:i/>
          <w:iCs/>
        </w:rPr>
        <w:t xml:space="preserve"> и чтение</w:t>
      </w:r>
    </w:p>
    <w:p w:rsidR="00FF64E6" w:rsidRPr="00956C57" w:rsidRDefault="00FF64E6" w:rsidP="00956C57">
      <w:pPr>
        <w:rPr>
          <w:rFonts w:eastAsia="Times New Roman"/>
        </w:rPr>
      </w:pPr>
      <w:r w:rsidRPr="00956C57">
        <w:rPr>
          <w:rFonts w:eastAsia="Times New Roman"/>
        </w:rPr>
        <w:t>• адекватно воспринимать информацию устного и письменного сообщения;</w:t>
      </w:r>
    </w:p>
    <w:p w:rsidR="00FF64E6" w:rsidRPr="00956C57" w:rsidRDefault="00FF64E6" w:rsidP="00956C57">
      <w:pPr>
        <w:rPr>
          <w:rFonts w:eastAsia="Times New Roman"/>
        </w:rPr>
      </w:pPr>
      <w:r w:rsidRPr="00956C57">
        <w:rPr>
          <w:rFonts w:eastAsia="Times New Roman"/>
        </w:rPr>
        <w:t>• владеть разными видами чтения (изучающее, ознакомительное, просмотровое);</w:t>
      </w:r>
    </w:p>
    <w:p w:rsidR="00FF64E6" w:rsidRPr="00956C57" w:rsidRDefault="00FF64E6" w:rsidP="00956C57">
      <w:pPr>
        <w:rPr>
          <w:rFonts w:eastAsia="Times New Roman"/>
        </w:rPr>
      </w:pPr>
      <w:r w:rsidRPr="00956C57">
        <w:rPr>
          <w:rFonts w:eastAsia="Times New Roman"/>
        </w:rPr>
        <w:t>• извлекать информацию из различных источников; пользоваться лингвистическими словарями, справочной литературой;</w:t>
      </w:r>
    </w:p>
    <w:p w:rsidR="00FF64E6" w:rsidRPr="00956C57" w:rsidRDefault="00FF64E6" w:rsidP="00956C57">
      <w:pPr>
        <w:rPr>
          <w:rFonts w:eastAsia="Times New Roman"/>
        </w:rPr>
      </w:pPr>
      <w:r w:rsidRPr="00956C57">
        <w:rPr>
          <w:rFonts w:eastAsia="Times New Roman"/>
          <w:i/>
          <w:iCs/>
        </w:rPr>
        <w:t>говорение и письмо</w:t>
      </w:r>
    </w:p>
    <w:p w:rsidR="00FF64E6" w:rsidRPr="00956C57" w:rsidRDefault="00FF64E6" w:rsidP="00956C57">
      <w:pPr>
        <w:rPr>
          <w:rFonts w:eastAsia="Times New Roman"/>
        </w:rPr>
      </w:pPr>
      <w:r w:rsidRPr="00956C57">
        <w:rPr>
          <w:rFonts w:eastAsia="Times New Roman"/>
        </w:rPr>
        <w:t>• воспроизводить текст с заданной степенью свернутости;</w:t>
      </w:r>
    </w:p>
    <w:p w:rsidR="00FF64E6" w:rsidRPr="00956C57" w:rsidRDefault="00FF64E6" w:rsidP="00956C57">
      <w:pPr>
        <w:rPr>
          <w:rFonts w:eastAsia="Times New Roman"/>
        </w:rPr>
      </w:pPr>
      <w:r w:rsidRPr="00956C57">
        <w:rPr>
          <w:rFonts w:eastAsia="Times New Roman"/>
        </w:rPr>
        <w:t>• создавать тексты изученных стилей и жанров;</w:t>
      </w:r>
    </w:p>
    <w:p w:rsidR="00FF64E6" w:rsidRPr="00956C57" w:rsidRDefault="00FF64E6" w:rsidP="00956C57">
      <w:pPr>
        <w:rPr>
          <w:rFonts w:eastAsia="Times New Roman"/>
        </w:rPr>
      </w:pPr>
      <w:r w:rsidRPr="00956C57">
        <w:rPr>
          <w:rFonts w:eastAsia="Times New Roman"/>
        </w:rPr>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FF64E6" w:rsidRPr="00956C57" w:rsidRDefault="00FF64E6" w:rsidP="00956C57">
      <w:pPr>
        <w:rPr>
          <w:rFonts w:eastAsia="Times New Roman"/>
        </w:rPr>
      </w:pPr>
      <w:r w:rsidRPr="00956C57">
        <w:rPr>
          <w:rFonts w:eastAsia="Times New Roman"/>
        </w:rPr>
        <w:t>• соблюдать в практике речевого общения основные нормы русского литературного языка;</w:t>
      </w:r>
    </w:p>
    <w:p w:rsidR="00FF64E6" w:rsidRPr="00956C57" w:rsidRDefault="00FF64E6" w:rsidP="00956C57">
      <w:pPr>
        <w:rPr>
          <w:rFonts w:eastAsia="Times New Roman"/>
        </w:rPr>
      </w:pPr>
      <w:r w:rsidRPr="00956C57">
        <w:rPr>
          <w:rFonts w:eastAsia="Times New Roman"/>
        </w:rPr>
        <w:t>• соблюдать в практике письма основные правила орфографии и пунктуации;</w:t>
      </w:r>
    </w:p>
    <w:p w:rsidR="00FF64E6" w:rsidRPr="00956C57" w:rsidRDefault="00FF64E6" w:rsidP="00956C57">
      <w:pPr>
        <w:rPr>
          <w:rFonts w:eastAsia="Times New Roman"/>
        </w:rPr>
      </w:pPr>
      <w:r w:rsidRPr="00956C57">
        <w:rPr>
          <w:rFonts w:eastAsia="Times New Roman"/>
        </w:rPr>
        <w:t>• соблюдать нормы русского речевого этикета;</w:t>
      </w:r>
    </w:p>
    <w:p w:rsidR="00FF64E6" w:rsidRPr="00956C57" w:rsidRDefault="00FF64E6" w:rsidP="00956C57">
      <w:pPr>
        <w:rPr>
          <w:rFonts w:eastAsia="Times New Roman"/>
        </w:rPr>
      </w:pPr>
      <w:r w:rsidRPr="00956C57">
        <w:rPr>
          <w:rFonts w:eastAsia="Times New Roman"/>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FF64E6" w:rsidRPr="00956C57" w:rsidRDefault="00FF64E6" w:rsidP="00956C57">
      <w:pPr>
        <w:rPr>
          <w:rFonts w:eastAsia="Times New Roman"/>
        </w:rPr>
      </w:pPr>
      <w:r w:rsidRPr="00956C57">
        <w:rPr>
          <w:rFonts w:eastAsia="Times New Roman"/>
          <w:i/>
          <w:iCs/>
        </w:rPr>
        <w:t>Учащиеся должны использовать приобретенные знания и умения в практической деятельности и повседневной жизни для:</w:t>
      </w:r>
    </w:p>
    <w:p w:rsidR="00FF64E6" w:rsidRPr="00956C57" w:rsidRDefault="00FF64E6" w:rsidP="00956C57">
      <w:pPr>
        <w:rPr>
          <w:rFonts w:eastAsia="Times New Roman"/>
        </w:rPr>
      </w:pPr>
      <w:r w:rsidRPr="00956C57">
        <w:rPr>
          <w:rFonts w:eastAsia="Times New Roman"/>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FF64E6" w:rsidRPr="00956C57" w:rsidRDefault="00FF64E6" w:rsidP="00956C57">
      <w:pPr>
        <w:rPr>
          <w:rFonts w:eastAsia="Times New Roman"/>
        </w:rPr>
      </w:pPr>
      <w:r w:rsidRPr="00956C57">
        <w:rPr>
          <w:rFonts w:eastAsia="Times New Roman"/>
        </w:rPr>
        <w:lastRenderedPageBreak/>
        <w:t>• развития речевой культуры, бережного и сознательного отношения к родному языку;</w:t>
      </w:r>
    </w:p>
    <w:p w:rsidR="00FF64E6" w:rsidRPr="00956C57" w:rsidRDefault="00FF64E6" w:rsidP="00956C57">
      <w:pPr>
        <w:rPr>
          <w:rFonts w:eastAsia="Times New Roman"/>
        </w:rPr>
      </w:pPr>
      <w:r w:rsidRPr="00956C57">
        <w:rPr>
          <w:rFonts w:eastAsia="Times New Roman"/>
        </w:rPr>
        <w:t>• удовлетворения коммуникативных потребностей в учебных, бытовых, социально-культурных ситуациях общения;</w:t>
      </w:r>
    </w:p>
    <w:p w:rsidR="00FF64E6" w:rsidRPr="00956C57" w:rsidRDefault="00FF64E6" w:rsidP="00956C57">
      <w:pPr>
        <w:rPr>
          <w:rFonts w:eastAsia="Times New Roman"/>
        </w:rPr>
      </w:pPr>
      <w:r w:rsidRPr="00956C57">
        <w:rPr>
          <w:rFonts w:eastAsia="Times New Roman"/>
        </w:rPr>
        <w:t>• увеличения словарного запаса; расширения круга используемых грамматических средств; развития способности к самооценке;</w:t>
      </w:r>
    </w:p>
    <w:p w:rsidR="00FF64E6" w:rsidRPr="00956C57" w:rsidRDefault="00FF64E6" w:rsidP="00956C57">
      <w:pPr>
        <w:rPr>
          <w:rFonts w:eastAsia="Times New Roman"/>
        </w:rPr>
      </w:pPr>
      <w:r w:rsidRPr="00956C57">
        <w:rPr>
          <w:rFonts w:eastAsia="Times New Roman"/>
        </w:rPr>
        <w:t>• получения знаний по другим учебным предметам.</w:t>
      </w:r>
    </w:p>
    <w:p w:rsidR="00FF64E6" w:rsidRPr="00956C57" w:rsidRDefault="00FF64E6" w:rsidP="00956C57">
      <w:pPr>
        <w:rPr>
          <w:rFonts w:eastAsia="Times New Roman"/>
        </w:rPr>
      </w:pPr>
    </w:p>
    <w:p w:rsidR="001D6741" w:rsidRPr="00956C57" w:rsidRDefault="001D6741" w:rsidP="00956C57">
      <w:pPr>
        <w:rPr>
          <w:rFonts w:eastAsia="Times New Roman"/>
        </w:rPr>
      </w:pPr>
      <w:r w:rsidRPr="00956C57">
        <w:rPr>
          <w:rFonts w:eastAsia="Times New Roman"/>
        </w:rPr>
        <w:t>Содержание</w:t>
      </w:r>
    </w:p>
    <w:p w:rsidR="001D6741" w:rsidRPr="00956C57" w:rsidRDefault="001D6741" w:rsidP="00956C57">
      <w:pPr>
        <w:rPr>
          <w:bCs/>
        </w:rPr>
      </w:pPr>
    </w:p>
    <w:p w:rsidR="00956C57" w:rsidRPr="00956C57" w:rsidRDefault="001D6741" w:rsidP="00956C57">
      <w:r w:rsidRPr="00956C57">
        <w:rPr>
          <w:bCs/>
        </w:rPr>
        <w:t xml:space="preserve">    Весь курс является практико-ориентированным с элементами анализа и самоанализа учебной деятельности учащихся. Курс даёт возможность обучающимся познакомиться с закономерностями общения, особенностями коммуникации в современном мире; осознать важность владения речью для достижения успехов в личной и общественной жизни.</w:t>
      </w:r>
      <w:r w:rsidR="00956C57" w:rsidRPr="00956C57">
        <w:rPr>
          <w:rFonts w:eastAsia="Times New Roman"/>
        </w:rPr>
        <w:t xml:space="preserve"> На каждом занятии предусматривается теоретическая часть (конспектирование лекций учителя,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
    <w:p w:rsidR="00956C57" w:rsidRPr="00956C57" w:rsidRDefault="00956C57" w:rsidP="00956C57">
      <w:r w:rsidRPr="00956C57">
        <w:tab/>
      </w:r>
      <w:r w:rsidRPr="00956C57">
        <w:rPr>
          <w:rFonts w:eastAsia="Times New Roman"/>
        </w:rPr>
        <w:t xml:space="preserve"> Содержание внеурочной деятельности нацеливает на систематизацию некоторых встречающих затруднения у учащихся правил орфографии и пунктуации. Также уделяется </w:t>
      </w:r>
      <w:proofErr w:type="gramStart"/>
      <w:r w:rsidRPr="00956C57">
        <w:rPr>
          <w:rFonts w:eastAsia="Times New Roman"/>
        </w:rPr>
        <w:t>внимание  правильности</w:t>
      </w:r>
      <w:proofErr w:type="gramEnd"/>
      <w:r w:rsidRPr="00956C57">
        <w:rPr>
          <w:rFonts w:eastAsia="Times New Roman"/>
        </w:rPr>
        <w:t xml:space="preserve"> и культуре русской речи, речевым и грамматическим ошибкам, редактированию творческих работ.</w:t>
      </w:r>
    </w:p>
    <w:p w:rsidR="00956C57" w:rsidRPr="00956C57" w:rsidRDefault="00956C57" w:rsidP="00956C57">
      <w:r w:rsidRPr="00956C57">
        <w:tab/>
      </w:r>
      <w:r w:rsidRPr="00956C57">
        <w:rPr>
          <w:rFonts w:eastAsia="Times New Roman"/>
        </w:rPr>
        <w:t>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Прежде всего это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1D6741" w:rsidRPr="00956C57" w:rsidRDefault="001D6741" w:rsidP="00956C57">
      <w:pPr>
        <w:rPr>
          <w:bCs/>
        </w:rPr>
      </w:pPr>
    </w:p>
    <w:p w:rsidR="001D6741" w:rsidRPr="00956C57" w:rsidRDefault="001D6741" w:rsidP="00956C57">
      <w:pPr>
        <w:rPr>
          <w:bCs/>
        </w:rPr>
      </w:pPr>
      <w:r w:rsidRPr="00956C57">
        <w:rPr>
          <w:bCs/>
        </w:rPr>
        <w:br/>
        <w:t>Курс состоит из тематических блоков, в каждый из которых входят разделы на усвоение грамматики, лексики, и развитие таких видов речевой деятельности, как чтение, говорение. В основе программы лежат следующие методические принципы:</w:t>
      </w:r>
      <w:r w:rsidRPr="00956C57">
        <w:rPr>
          <w:bCs/>
        </w:rPr>
        <w:br/>
        <w:t>• Интеграция основных умений и навыков.</w:t>
      </w:r>
      <w:r w:rsidRPr="00956C57">
        <w:rPr>
          <w:bCs/>
        </w:rPr>
        <w:br/>
        <w:t>• Последовательное развитие основных умений и навыков.</w:t>
      </w:r>
      <w:r w:rsidRPr="00956C57">
        <w:rPr>
          <w:bCs/>
        </w:rPr>
        <w:br/>
        <w:t>• Коммуникативная направленность заданий.</w:t>
      </w:r>
      <w:r w:rsidRPr="00956C57">
        <w:rPr>
          <w:bCs/>
        </w:rPr>
        <w:br/>
        <w:t xml:space="preserve">• Применение полученных умений и навыков на практике в ходе выполнения экзаменационных </w:t>
      </w:r>
      <w:r w:rsidRPr="00956C57">
        <w:rPr>
          <w:bCs/>
        </w:rPr>
        <w:lastRenderedPageBreak/>
        <w:t>заданий.</w:t>
      </w:r>
      <w:r w:rsidRPr="00956C57">
        <w:rPr>
          <w:bCs/>
        </w:rPr>
        <w:br/>
      </w:r>
    </w:p>
    <w:p w:rsidR="001D6741" w:rsidRPr="00956C57" w:rsidRDefault="001D6741" w:rsidP="00956C57">
      <w:pPr>
        <w:rPr>
          <w:bCs/>
        </w:rPr>
      </w:pPr>
      <w:r w:rsidRPr="00956C57">
        <w:rPr>
          <w:bCs/>
        </w:rPr>
        <w:t>1. Чтение текста вслух</w:t>
      </w:r>
    </w:p>
    <w:p w:rsidR="001D6741" w:rsidRPr="00956C57" w:rsidRDefault="001D6741" w:rsidP="00956C57">
      <w:pPr>
        <w:rPr>
          <w:u w:val="single"/>
        </w:rPr>
      </w:pPr>
      <w:proofErr w:type="gramStart"/>
      <w:r w:rsidRPr="00956C57">
        <w:t>Чтение  текста</w:t>
      </w:r>
      <w:proofErr w:type="gramEnd"/>
      <w:r w:rsidRPr="00956C57">
        <w:t xml:space="preserve"> в соответствии с интонацией, соответствующей пунктуационному оформлению текста.</w:t>
      </w:r>
      <w:r w:rsidRPr="00956C57">
        <w:rPr>
          <w:u w:val="single"/>
        </w:rPr>
        <w:t xml:space="preserve"> </w:t>
      </w:r>
    </w:p>
    <w:p w:rsidR="001D6741" w:rsidRPr="00956C57" w:rsidRDefault="001D6741" w:rsidP="00956C57">
      <w:proofErr w:type="gramStart"/>
      <w:r w:rsidRPr="00956C57">
        <w:t>Чтение  в</w:t>
      </w:r>
      <w:proofErr w:type="gramEnd"/>
      <w:r w:rsidRPr="00956C57">
        <w:t xml:space="preserve"> темпе, соответствующем коммуникативной задаче.</w:t>
      </w:r>
    </w:p>
    <w:p w:rsidR="001D6741" w:rsidRPr="00956C57" w:rsidRDefault="001D6741" w:rsidP="00956C57">
      <w:pPr>
        <w:rPr>
          <w:bCs/>
        </w:rPr>
      </w:pPr>
    </w:p>
    <w:p w:rsidR="001D6741" w:rsidRPr="00956C57" w:rsidRDefault="001D6741" w:rsidP="00956C57">
      <w:pPr>
        <w:rPr>
          <w:bCs/>
        </w:rPr>
      </w:pPr>
      <w:r w:rsidRPr="00956C57">
        <w:rPr>
          <w:bCs/>
        </w:rPr>
        <w:t>2. Пересказ текста с включением приведённого высказывания</w:t>
      </w:r>
    </w:p>
    <w:p w:rsidR="001D6741" w:rsidRPr="00956C57" w:rsidRDefault="001D6741" w:rsidP="00956C57">
      <w:pPr>
        <w:rPr>
          <w:bCs/>
        </w:rPr>
      </w:pPr>
      <w:r w:rsidRPr="00956C57">
        <w:t xml:space="preserve"> Пересказ прочитанного текста </w:t>
      </w:r>
      <w:proofErr w:type="gramStart"/>
      <w:r w:rsidRPr="00956C57">
        <w:t>с  сохранением</w:t>
      </w:r>
      <w:proofErr w:type="gramEnd"/>
      <w:r w:rsidRPr="00956C57">
        <w:t xml:space="preserve">  всех  основных  микротем  исходного текста с </w:t>
      </w:r>
      <w:r w:rsidRPr="00956C57">
        <w:rPr>
          <w:bCs/>
        </w:rPr>
        <w:t>соблюдением  фактологической  точности.</w:t>
      </w:r>
    </w:p>
    <w:p w:rsidR="001D6741" w:rsidRPr="00956C57" w:rsidRDefault="001D6741" w:rsidP="00956C57">
      <w:r w:rsidRPr="00956C57">
        <w:t xml:space="preserve">Уместное, </w:t>
      </w:r>
      <w:proofErr w:type="gramStart"/>
      <w:r w:rsidRPr="00956C57">
        <w:t>логичное  включение</w:t>
      </w:r>
      <w:proofErr w:type="gramEnd"/>
      <w:r w:rsidRPr="00956C57">
        <w:t xml:space="preserve">  приведенного  высказывания в текст. Применение способов цитирования.</w:t>
      </w:r>
    </w:p>
    <w:p w:rsidR="001D6741" w:rsidRPr="00956C57" w:rsidRDefault="001D6741" w:rsidP="00956C57"/>
    <w:p w:rsidR="001D6741" w:rsidRPr="00956C57" w:rsidRDefault="001D6741" w:rsidP="00956C57">
      <w:r w:rsidRPr="00956C57">
        <w:t>3. Монологическое высказывание.</w:t>
      </w:r>
    </w:p>
    <w:p w:rsidR="001D6741" w:rsidRPr="00956C57" w:rsidRDefault="001D6741" w:rsidP="00956C57">
      <w:r w:rsidRPr="00956C57">
        <w:t>Владение лексическим материалом и умение оперировать им в условиях множественного выбора, а также владение грамматическим материалом в  выстраивании  монолога  (не менее 10 фраз) по заданной теме с учетом условий речевой ситуации.</w:t>
      </w:r>
    </w:p>
    <w:p w:rsidR="001D6741" w:rsidRPr="00956C57" w:rsidRDefault="001D6741" w:rsidP="00956C57"/>
    <w:p w:rsidR="001D6741" w:rsidRPr="00956C57" w:rsidRDefault="001D6741" w:rsidP="00956C57">
      <w:r w:rsidRPr="00956C57">
        <w:t>4. Диалог.</w:t>
      </w:r>
    </w:p>
    <w:p w:rsidR="001D6741" w:rsidRPr="00956C57" w:rsidRDefault="001D6741" w:rsidP="00956C57">
      <w:r w:rsidRPr="00956C57">
        <w:t xml:space="preserve">Ведение диалога по  поставленным вопросам   с учетом условий речевой ситуации и соблюдением речевых, грамматических, орфоэпических норм русского языка. Изложение и аргументация </w:t>
      </w:r>
      <w:proofErr w:type="gramStart"/>
      <w:r w:rsidRPr="00956C57">
        <w:t>своего  мнения</w:t>
      </w:r>
      <w:proofErr w:type="gramEnd"/>
      <w:r w:rsidRPr="00956C57">
        <w:t>, умение обращаться с грамматическими структурами, использование  необходимого  словарного запаса, правильное употребление  формулы речевого этикета.</w:t>
      </w:r>
    </w:p>
    <w:p w:rsidR="001D6741" w:rsidRPr="00956C57" w:rsidRDefault="001D6741" w:rsidP="00956C57"/>
    <w:p w:rsidR="001D6741" w:rsidRPr="00956C57" w:rsidRDefault="001D6741" w:rsidP="00956C57">
      <w:r w:rsidRPr="00956C57">
        <w:t>Ожидаемые результаты</w:t>
      </w:r>
    </w:p>
    <w:p w:rsidR="001D6741" w:rsidRPr="00956C57" w:rsidRDefault="001D6741" w:rsidP="00956C57">
      <w:r w:rsidRPr="00956C57">
        <w:t xml:space="preserve">Главным результатом является готовность учащихся к сдаче экзамена. К концу данного курса учащиеся обобщают и закрепляют лексико-грамматический материал и отрабатывают определенные умения и навыки по всем разделам экзамена. </w:t>
      </w:r>
    </w:p>
    <w:p w:rsidR="001D6741" w:rsidRPr="00956C57" w:rsidRDefault="001D6741" w:rsidP="00956C57">
      <w:r w:rsidRPr="00956C57">
        <w:br/>
      </w:r>
    </w:p>
    <w:p w:rsidR="001D6741" w:rsidRPr="00956C57" w:rsidRDefault="001D6741" w:rsidP="00956C57">
      <w:r w:rsidRPr="00956C57">
        <w:t>Место учебного курса в учебном плане</w:t>
      </w:r>
    </w:p>
    <w:p w:rsidR="00956C57" w:rsidRPr="00956C57" w:rsidRDefault="001D6741" w:rsidP="00956C57">
      <w:r w:rsidRPr="00956C57">
        <w:t>Данная программа рассчитана на 1 час в неделю в 9 классе. Тематическое планирование состав</w:t>
      </w:r>
      <w:r w:rsidR="002C2B3D" w:rsidRPr="00956C57">
        <w:t xml:space="preserve">лено на </w:t>
      </w:r>
      <w:r w:rsidR="00CB0E1C" w:rsidRPr="00956C57">
        <w:t>34</w:t>
      </w:r>
      <w:r w:rsidR="00846F78" w:rsidRPr="00956C57">
        <w:t xml:space="preserve"> учебных часа</w:t>
      </w:r>
      <w:r w:rsidR="002C2B3D" w:rsidRPr="00956C57">
        <w:t xml:space="preserve"> в год.</w:t>
      </w:r>
    </w:p>
    <w:tbl>
      <w:tblPr>
        <w:tblpPr w:leftFromText="180" w:rightFromText="180" w:horzAnchor="page" w:tblpX="1" w:tblpY="-1140"/>
        <w:tblW w:w="13178" w:type="dxa"/>
        <w:shd w:val="clear" w:color="auto" w:fill="FFFFFF"/>
        <w:tblCellMar>
          <w:top w:w="15" w:type="dxa"/>
          <w:left w:w="15" w:type="dxa"/>
          <w:bottom w:w="15" w:type="dxa"/>
          <w:right w:w="15" w:type="dxa"/>
        </w:tblCellMar>
        <w:tblLook w:val="04A0" w:firstRow="1" w:lastRow="0" w:firstColumn="1" w:lastColumn="0" w:noHBand="0" w:noVBand="1"/>
      </w:tblPr>
      <w:tblGrid>
        <w:gridCol w:w="526"/>
        <w:gridCol w:w="2441"/>
        <w:gridCol w:w="7229"/>
        <w:gridCol w:w="2982"/>
      </w:tblGrid>
      <w:tr w:rsidR="00956C57" w:rsidRPr="00956C57" w:rsidTr="001301C6">
        <w:trPr>
          <w:trHeight w:val="960"/>
        </w:trPr>
        <w:tc>
          <w:tcPr>
            <w:tcW w:w="1317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1301C6" w:rsidRDefault="00956C57" w:rsidP="001301C6">
            <w:pPr>
              <w:rPr>
                <w:rFonts w:eastAsia="Times New Roman"/>
                <w:b/>
                <w:sz w:val="20"/>
                <w:szCs w:val="20"/>
              </w:rPr>
            </w:pPr>
            <w:r w:rsidRPr="001301C6">
              <w:rPr>
                <w:rFonts w:eastAsia="Times New Roman"/>
                <w:b/>
              </w:rPr>
              <w:lastRenderedPageBreak/>
              <w:t>Тематическое планирование с указанием количества часов</w:t>
            </w:r>
          </w:p>
        </w:tc>
      </w:tr>
      <w:tr w:rsidR="001301C6" w:rsidRPr="00956C57" w:rsidTr="00702544">
        <w:trPr>
          <w:trHeight w:val="96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Внеурочное занятие (содержание темы)</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56C57" w:rsidRPr="00956C57" w:rsidRDefault="00956C57" w:rsidP="001301C6">
            <w:pPr>
              <w:rPr>
                <w:rFonts w:eastAsia="Times New Roman"/>
              </w:rPr>
            </w:pP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Кол-во часов</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Речевая культура – часть общечеловеческой культуры. Культура языка. Культура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«Значимость речевой культуры для духовной жизни общества». Практическая часть</w:t>
            </w:r>
            <w:r w:rsidRPr="00956C57">
              <w:rPr>
                <w:rFonts w:ascii="Calibri" w:eastAsia="Times New Roman" w:hAnsi="Calibri" w:cs="Calibri"/>
              </w:rPr>
              <w:t>: «</w:t>
            </w:r>
            <w:r w:rsidRPr="00956C57">
              <w:rPr>
                <w:rFonts w:eastAsia="Times New Roman"/>
              </w:rPr>
              <w:t>Структура экзаменационной работы по русскому языку в формате ОГЭ и критерии ее оценивания</w:t>
            </w:r>
            <w:r w:rsidRPr="00956C57">
              <w:rPr>
                <w:rFonts w:ascii="Calibri" w:eastAsia="Times New Roman" w:hAnsi="Calibri" w:cs="Calibri"/>
              </w:rPr>
              <w:t>»</w:t>
            </w:r>
            <w:r w:rsidRPr="00956C57">
              <w:rPr>
                <w:rFonts w:eastAsia="Times New Roman"/>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2</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Язык и речь.</w:t>
            </w:r>
            <w:r w:rsidRPr="00956C57">
              <w:rPr>
                <w:rFonts w:ascii="Calibri" w:eastAsia="Times New Roman" w:hAnsi="Calibri" w:cs="Calibri"/>
              </w:rPr>
              <w:t> </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«Соотношение понятий “язык” и “речь” в современном языкознании». Практическая часть:</w:t>
            </w:r>
            <w:r w:rsidRPr="00956C57">
              <w:rPr>
                <w:rFonts w:ascii="Calibri" w:eastAsia="Times New Roman" w:hAnsi="Calibri" w:cs="Calibri"/>
              </w:rPr>
              <w:t> «</w:t>
            </w:r>
            <w:r w:rsidRPr="00956C57">
              <w:rPr>
                <w:rFonts w:eastAsia="Times New Roman"/>
              </w:rPr>
              <w:t>Задание 1. Сжатое изложение.</w:t>
            </w:r>
          </w:p>
          <w:p w:rsidR="00956C57" w:rsidRPr="00956C57" w:rsidRDefault="00956C57" w:rsidP="001301C6">
            <w:pPr>
              <w:rPr>
                <w:rFonts w:eastAsia="Times New Roman"/>
              </w:rPr>
            </w:pPr>
            <w:r w:rsidRPr="00956C57">
              <w:rPr>
                <w:rFonts w:eastAsia="Times New Roman"/>
              </w:rPr>
              <w:t>Сжатое изложение</w:t>
            </w:r>
            <w:r w:rsidRPr="00956C57">
              <w:rPr>
                <w:rFonts w:ascii="Calibri" w:eastAsia="Times New Roman" w:hAnsi="Calibri" w:cs="Calibri"/>
              </w:rPr>
              <w:t> </w:t>
            </w:r>
            <w:r w:rsidRPr="00956C57">
              <w:rPr>
                <w:rFonts w:eastAsia="Times New Roman"/>
              </w:rPr>
              <w:t>как средство переработки информации Приемы сжатия текста. Отработка приема </w:t>
            </w:r>
            <w:r w:rsidRPr="00956C57">
              <w:rPr>
                <w:rFonts w:ascii="Calibri" w:eastAsia="Times New Roman" w:hAnsi="Calibri" w:cs="Calibri"/>
              </w:rPr>
              <w:t>“</w:t>
            </w:r>
            <w:r w:rsidRPr="00956C57">
              <w:rPr>
                <w:rFonts w:eastAsia="Times New Roman"/>
              </w:rPr>
              <w:t>исключение</w:t>
            </w:r>
            <w:r w:rsidRPr="00956C57">
              <w:rPr>
                <w:rFonts w:ascii="Calibri" w:eastAsia="Times New Roman" w:hAnsi="Calibri" w:cs="Calibri"/>
              </w:rPr>
              <w:t>”</w:t>
            </w:r>
            <w:r w:rsidRPr="00956C57">
              <w:rPr>
                <w:rFonts w:eastAsia="Times New Roman"/>
              </w:rPr>
              <w:t>. Овладение приемом исключения неглавной информации из текста</w:t>
            </w:r>
            <w:r w:rsidRPr="00956C57">
              <w:rPr>
                <w:rFonts w:ascii="Calibri" w:eastAsia="Times New Roman" w:hAnsi="Calibri" w:cs="Calibri"/>
              </w:rPr>
              <w:t>»</w:t>
            </w:r>
            <w:r w:rsidRPr="00956C57">
              <w:rPr>
                <w:rFonts w:eastAsia="Times New Roman"/>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3</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Языковая норма как историческая категория.</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«Развитие языковой нормы как системы правил».</w:t>
            </w:r>
          </w:p>
          <w:p w:rsidR="00956C57" w:rsidRPr="00956C57" w:rsidRDefault="00956C57" w:rsidP="001301C6">
            <w:pPr>
              <w:rPr>
                <w:rFonts w:eastAsia="Times New Roman"/>
              </w:rPr>
            </w:pPr>
            <w:r w:rsidRPr="00956C57">
              <w:rPr>
                <w:rFonts w:eastAsia="Times New Roman"/>
              </w:rPr>
              <w:t> «Становление и развитие древнерусского языка, этапы его существования». Практическая часть: «Задание 1. Сжатое изложение. Приемы сжатия текста. Отработка приема </w:t>
            </w:r>
            <w:r w:rsidRPr="00956C57">
              <w:rPr>
                <w:rFonts w:ascii="Calibri" w:eastAsia="Times New Roman" w:hAnsi="Calibri" w:cs="Calibri"/>
              </w:rPr>
              <w:t>“</w:t>
            </w:r>
            <w:r w:rsidRPr="00956C57">
              <w:rPr>
                <w:rFonts w:eastAsia="Times New Roman"/>
              </w:rPr>
              <w:t>упрощение</w:t>
            </w:r>
            <w:r w:rsidRPr="00956C57">
              <w:rPr>
                <w:rFonts w:ascii="Calibri" w:eastAsia="Times New Roman" w:hAnsi="Calibri" w:cs="Calibri"/>
              </w:rPr>
              <w:t>”</w:t>
            </w:r>
            <w:r w:rsidRPr="00956C57">
              <w:rPr>
                <w:rFonts w:eastAsia="Times New Roman"/>
              </w:rPr>
              <w:t>. Овладение приемом упрощения текста</w:t>
            </w:r>
            <w:r w:rsidRPr="00956C57">
              <w:rPr>
                <w:rFonts w:ascii="Calibri" w:eastAsia="Times New Roman" w:hAnsi="Calibri" w:cs="Calibri"/>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4</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Понятие нормы в современной лингвистике.</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«Зарождение нормы в языке». «Изменчивость нормы».</w:t>
            </w:r>
          </w:p>
          <w:p w:rsidR="00956C57" w:rsidRPr="00956C57" w:rsidRDefault="00956C57" w:rsidP="001301C6">
            <w:pPr>
              <w:rPr>
                <w:rFonts w:eastAsia="Times New Roman"/>
              </w:rPr>
            </w:pPr>
            <w:r w:rsidRPr="00956C57">
              <w:rPr>
                <w:rFonts w:eastAsia="Times New Roman"/>
              </w:rPr>
              <w:t>Практическая часть: «Задание 1. Сжатое изложение. Приемы сжатия текста. Отработка приема </w:t>
            </w:r>
            <w:r w:rsidRPr="00956C57">
              <w:rPr>
                <w:rFonts w:ascii="Calibri" w:eastAsia="Times New Roman" w:hAnsi="Calibri" w:cs="Calibri"/>
              </w:rPr>
              <w:t>“</w:t>
            </w:r>
            <w:r w:rsidRPr="00956C57">
              <w:rPr>
                <w:rFonts w:eastAsia="Times New Roman"/>
              </w:rPr>
              <w:t>обобщение</w:t>
            </w:r>
            <w:r w:rsidRPr="00956C57">
              <w:rPr>
                <w:rFonts w:ascii="Calibri" w:eastAsia="Times New Roman" w:hAnsi="Calibri" w:cs="Calibri"/>
              </w:rPr>
              <w:t>”</w:t>
            </w:r>
            <w:r w:rsidRPr="00956C57">
              <w:rPr>
                <w:rFonts w:eastAsia="Times New Roman"/>
              </w:rPr>
              <w:t>. Овладение приемом обобщения</w:t>
            </w:r>
            <w:r w:rsidRPr="00956C57">
              <w:rPr>
                <w:rFonts w:ascii="Calibri" w:eastAsia="Times New Roman" w:hAnsi="Calibri" w:cs="Calibri"/>
              </w:rPr>
              <w:t>»</w:t>
            </w:r>
            <w:r w:rsidRPr="00956C57">
              <w:rPr>
                <w:rFonts w:eastAsia="Times New Roman"/>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5</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Формирование норм литературного языка.</w:t>
            </w:r>
            <w:r w:rsidRPr="00956C57">
              <w:rPr>
                <w:rFonts w:ascii="Calibri" w:eastAsia="Times New Roman" w:hAnsi="Calibri" w:cs="Calibri"/>
              </w:rPr>
              <w:t> </w:t>
            </w:r>
            <w:r w:rsidRPr="00956C57">
              <w:rPr>
                <w:rFonts w:eastAsia="Times New Roman"/>
              </w:rPr>
              <w:t>Признаки нормы.</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«Норма - одна из составляющих национальной культуры».</w:t>
            </w:r>
            <w:r w:rsidRPr="00956C57">
              <w:rPr>
                <w:rFonts w:ascii="Calibri" w:eastAsia="Times New Roman" w:hAnsi="Calibri" w:cs="Calibri"/>
              </w:rPr>
              <w:t> </w:t>
            </w:r>
            <w:r w:rsidRPr="00956C57">
              <w:rPr>
                <w:rFonts w:eastAsia="Times New Roman"/>
              </w:rPr>
              <w:t>Практическая часть</w:t>
            </w:r>
            <w:r w:rsidRPr="00956C57">
              <w:rPr>
                <w:rFonts w:ascii="Calibri" w:eastAsia="Times New Roman" w:hAnsi="Calibri" w:cs="Calibri"/>
              </w:rPr>
              <w:t>: «</w:t>
            </w:r>
            <w:r w:rsidRPr="00956C57">
              <w:rPr>
                <w:rFonts w:eastAsia="Times New Roman"/>
              </w:rPr>
              <w:t>Задание 1. Выбор приемов сжатия. Овладение умением осуществлять выбор приемов сжатия</w:t>
            </w:r>
            <w:r w:rsidRPr="00956C57">
              <w:rPr>
                <w:rFonts w:ascii="Calibri" w:eastAsia="Times New Roman" w:hAnsi="Calibri" w:cs="Calibri"/>
              </w:rPr>
              <w:t>»</w:t>
            </w:r>
            <w:r w:rsidRPr="00956C57">
              <w:rPr>
                <w:rFonts w:eastAsia="Times New Roman"/>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6</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Понятие вариантов норм. Написание сжатого изложения.</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«Императивные (обязательные) и диспозитивные (вариантные) нормы».</w:t>
            </w:r>
            <w:r w:rsidRPr="00956C57">
              <w:rPr>
                <w:rFonts w:ascii="Calibri" w:eastAsia="Times New Roman" w:hAnsi="Calibri" w:cs="Calibri"/>
              </w:rPr>
              <w:t> </w:t>
            </w:r>
          </w:p>
          <w:p w:rsidR="00956C57" w:rsidRPr="00956C57" w:rsidRDefault="00956C57" w:rsidP="001301C6">
            <w:pPr>
              <w:rPr>
                <w:rFonts w:eastAsia="Times New Roman"/>
              </w:rPr>
            </w:pPr>
            <w:r w:rsidRPr="00956C57">
              <w:rPr>
                <w:rFonts w:eastAsia="Times New Roman"/>
              </w:rPr>
              <w:t>Практическая часть: «Задание 1. Написание сжатого изложения по незнакомым текстам».</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7</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Эволюция языковых норм. Сочинение как жанр различных стилей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«Первый закон экономии языковых средств». «Второй закон языковых средств – закон аналогии или унификации (уподобления)».</w:t>
            </w:r>
          </w:p>
          <w:p w:rsidR="00956C57" w:rsidRPr="00956C57" w:rsidRDefault="00956C57" w:rsidP="001301C6">
            <w:pPr>
              <w:rPr>
                <w:rFonts w:eastAsia="Times New Roman"/>
              </w:rPr>
            </w:pPr>
            <w:r w:rsidRPr="00956C57">
              <w:rPr>
                <w:rFonts w:eastAsia="Times New Roman"/>
              </w:rPr>
              <w:t>Практическая часть: «Задание 15.1,15.2,15.3.</w:t>
            </w:r>
          </w:p>
          <w:p w:rsidR="00956C57" w:rsidRPr="00956C57" w:rsidRDefault="00956C57" w:rsidP="001301C6">
            <w:pPr>
              <w:rPr>
                <w:rFonts w:eastAsia="Times New Roman"/>
              </w:rPr>
            </w:pPr>
            <w:r w:rsidRPr="00956C57">
              <w:rPr>
                <w:rFonts w:eastAsia="Times New Roman"/>
              </w:rPr>
              <w:lastRenderedPageBreak/>
              <w:t>Критерии оценки заданий. Структура сочинения».</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lastRenderedPageBreak/>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lastRenderedPageBreak/>
              <w:t>8</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Типология норм.</w:t>
            </w:r>
          </w:p>
          <w:p w:rsidR="00956C57" w:rsidRPr="00956C57" w:rsidRDefault="00956C57" w:rsidP="001301C6">
            <w:pPr>
              <w:rPr>
                <w:rFonts w:eastAsia="Times New Roman"/>
              </w:rPr>
            </w:pPr>
            <w:r w:rsidRPr="00956C57">
              <w:rPr>
                <w:rFonts w:eastAsia="Times New Roman"/>
              </w:rPr>
              <w:t>Ошибки грамматические и речевые.</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«Соблюдение языковой нормы – основное условие хорошей речи». Практические упражнения «Поразмышляем вместе».</w:t>
            </w:r>
          </w:p>
          <w:p w:rsidR="00956C57" w:rsidRPr="00956C57" w:rsidRDefault="00956C57" w:rsidP="001301C6">
            <w:pPr>
              <w:rPr>
                <w:rFonts w:eastAsia="Times New Roman"/>
              </w:rPr>
            </w:pPr>
            <w:r w:rsidRPr="00956C57">
              <w:rPr>
                <w:rFonts w:eastAsia="Times New Roman"/>
              </w:rPr>
              <w:t>Задание 15.1,15.2,15.3</w:t>
            </w:r>
          </w:p>
          <w:p w:rsidR="00956C57" w:rsidRPr="00956C57" w:rsidRDefault="00956C57" w:rsidP="001301C6">
            <w:pPr>
              <w:rPr>
                <w:rFonts w:eastAsia="Times New Roman"/>
              </w:rPr>
            </w:pPr>
            <w:r w:rsidRPr="00956C57">
              <w:rPr>
                <w:rFonts w:eastAsia="Times New Roman"/>
              </w:rPr>
              <w:t>Учимся формулировать тезис.</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9</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Качества хорошей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«Понятие речи. Общая характеристика. Особенности».</w:t>
            </w:r>
          </w:p>
          <w:p w:rsidR="00956C57" w:rsidRPr="00956C57" w:rsidRDefault="00956C57" w:rsidP="001301C6">
            <w:pPr>
              <w:rPr>
                <w:rFonts w:eastAsia="Times New Roman"/>
              </w:rPr>
            </w:pPr>
            <w:r w:rsidRPr="00956C57">
              <w:rPr>
                <w:rFonts w:eastAsia="Times New Roman"/>
              </w:rPr>
              <w:t>Практическая часть: «Задание 15.1,15.2,15.3.  Учимся аргументировать».</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0</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Основные качества хорошей речи. Общая характеристика.</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Семинар на тему: «Правильность, чистота, богатство, содержательность, точность, логичность, выразительность, уместность - основные качества хорошей речи».</w:t>
            </w:r>
          </w:p>
          <w:p w:rsidR="00956C57" w:rsidRPr="00956C57" w:rsidRDefault="00956C57" w:rsidP="001301C6">
            <w:pPr>
              <w:rPr>
                <w:rFonts w:eastAsia="Times New Roman"/>
              </w:rPr>
            </w:pPr>
            <w:r w:rsidRPr="00956C57">
              <w:rPr>
                <w:rFonts w:eastAsia="Times New Roman"/>
              </w:rPr>
              <w:t>Практическая часть: «Задание 15.1,15.2,15.3</w:t>
            </w:r>
          </w:p>
          <w:p w:rsidR="00956C57" w:rsidRPr="00956C57" w:rsidRDefault="00956C57" w:rsidP="001301C6">
            <w:pPr>
              <w:rPr>
                <w:rFonts w:eastAsia="Times New Roman"/>
              </w:rPr>
            </w:pPr>
            <w:r w:rsidRPr="00956C57">
              <w:rPr>
                <w:rFonts w:eastAsia="Times New Roman"/>
              </w:rPr>
              <w:t>Учимся писать вывод сочинения на лингвистическую тему (15.2)</w:t>
            </w:r>
            <w:r w:rsidRPr="00956C57">
              <w:rPr>
                <w:rFonts w:ascii="Calibri" w:eastAsia="Times New Roman" w:hAnsi="Calibri" w:cs="Calibri"/>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1</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Правильность как основа хорошей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«Виды правильности речи.</w:t>
            </w:r>
            <w:r w:rsidRPr="00956C57">
              <w:rPr>
                <w:rFonts w:ascii="Calibri" w:eastAsia="Times New Roman" w:hAnsi="Calibri" w:cs="Calibri"/>
              </w:rPr>
              <w:t> </w:t>
            </w:r>
            <w:r w:rsidRPr="00956C57">
              <w:rPr>
                <w:rFonts w:eastAsia="Times New Roman"/>
              </w:rPr>
              <w:t>Окказиональность «как особая правильность» в художественном тексте».</w:t>
            </w:r>
          </w:p>
          <w:p w:rsidR="00956C57" w:rsidRPr="00956C57" w:rsidRDefault="00956C57" w:rsidP="001301C6">
            <w:pPr>
              <w:rPr>
                <w:rFonts w:eastAsia="Times New Roman"/>
              </w:rPr>
            </w:pPr>
            <w:r w:rsidRPr="00956C57">
              <w:rPr>
                <w:rFonts w:eastAsia="Times New Roman"/>
              </w:rPr>
              <w:t>Практическая часть: «Отработка навыка написания сочинения на лингвистическую тему (15.2)</w:t>
            </w:r>
            <w:r w:rsidRPr="00956C57">
              <w:rPr>
                <w:rFonts w:ascii="Calibri" w:eastAsia="Times New Roman" w:hAnsi="Calibri" w:cs="Calibri"/>
              </w:rPr>
              <w:t>».</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2</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Содержательность хорошей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Викторина: «Богатство речи и способы проявления языкового богатства. Синонимы, метафора, метонимия, синекдоха как лексические средства богатства речи». Практическая часть: «Синонимы. Задание 6».</w:t>
            </w:r>
          </w:p>
          <w:p w:rsidR="00956C57" w:rsidRPr="00956C57" w:rsidRDefault="00956C57" w:rsidP="001301C6">
            <w:pPr>
              <w:rPr>
                <w:rFonts w:eastAsia="Times New Roman"/>
              </w:rPr>
            </w:pPr>
            <w:r w:rsidRPr="00956C57">
              <w:rPr>
                <w:rFonts w:eastAsia="Times New Roman"/>
              </w:rPr>
              <w:t>Отработка навыка написания сочинения на понимание фразы (15.3)</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3</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Выразительность и гибкость хорошей речи Уместность и доступность хорошей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Практическая работа: «Поразмышляем вместе».</w:t>
            </w:r>
          </w:p>
          <w:p w:rsidR="00956C57" w:rsidRPr="00956C57" w:rsidRDefault="00956C57" w:rsidP="001301C6">
            <w:pPr>
              <w:rPr>
                <w:rFonts w:eastAsia="Times New Roman"/>
              </w:rPr>
            </w:pPr>
            <w:r w:rsidRPr="00956C57">
              <w:rPr>
                <w:rFonts w:eastAsia="Times New Roman"/>
              </w:rPr>
              <w:t>Отработка навыка написания сочинения</w:t>
            </w:r>
            <w:r w:rsidRPr="00956C57">
              <w:rPr>
                <w:rFonts w:ascii="Calibri" w:eastAsia="Times New Roman" w:hAnsi="Calibri" w:cs="Calibri"/>
              </w:rPr>
              <w:t> «</w:t>
            </w:r>
            <w:r w:rsidRPr="00956C57">
              <w:rPr>
                <w:rFonts w:eastAsia="Times New Roman"/>
              </w:rPr>
              <w:t>комментари</w:t>
            </w:r>
            <w:r w:rsidRPr="00956C57">
              <w:rPr>
                <w:rFonts w:ascii="Calibri" w:eastAsia="Times New Roman" w:hAnsi="Calibri" w:cs="Calibri"/>
              </w:rPr>
              <w:t>й к</w:t>
            </w:r>
            <w:r w:rsidRPr="00956C57">
              <w:rPr>
                <w:rFonts w:eastAsia="Times New Roman"/>
              </w:rPr>
              <w:t> определени</w:t>
            </w:r>
            <w:r w:rsidRPr="00956C57">
              <w:rPr>
                <w:rFonts w:ascii="Calibri" w:eastAsia="Times New Roman" w:hAnsi="Calibri" w:cs="Calibri"/>
              </w:rPr>
              <w:t>ю»</w:t>
            </w:r>
            <w:r w:rsidRPr="00956C57">
              <w:rPr>
                <w:rFonts w:eastAsia="Times New Roman"/>
              </w:rPr>
              <w:t> (15.3)</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4</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Точность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Лабораторная работа: «Фактические ошибки</w:t>
            </w:r>
          </w:p>
          <w:p w:rsidR="00956C57" w:rsidRPr="00956C57" w:rsidRDefault="00956C57" w:rsidP="001301C6">
            <w:pPr>
              <w:rPr>
                <w:rFonts w:eastAsia="Times New Roman"/>
              </w:rPr>
            </w:pPr>
            <w:r w:rsidRPr="00956C57">
              <w:rPr>
                <w:rFonts w:eastAsia="Times New Roman"/>
              </w:rPr>
              <w:t>Речевые и грамматические ошибки. Поиск и исправление недочетов».</w:t>
            </w:r>
          </w:p>
          <w:p w:rsidR="00956C57" w:rsidRPr="00956C57" w:rsidRDefault="00956C57" w:rsidP="001301C6">
            <w:pPr>
              <w:rPr>
                <w:rFonts w:eastAsia="Times New Roman"/>
              </w:rPr>
            </w:pPr>
            <w:r w:rsidRPr="00956C57">
              <w:rPr>
                <w:rFonts w:eastAsia="Times New Roman"/>
              </w:rPr>
              <w:t>Тестирование в формате ОГЭ (изложение, сочинение)</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5-16</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Техника речи. Понятие техники речи в современной лингвистике.</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lastRenderedPageBreak/>
              <w:t>1</w:t>
            </w:r>
            <w:r w:rsidRPr="00956C57">
              <w:rPr>
                <w:rFonts w:ascii="Calibri" w:eastAsia="Times New Roman" w:hAnsi="Calibri" w:cs="Calibri"/>
              </w:rPr>
              <w:t>7</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Орфоэпические нормы.</w:t>
            </w:r>
          </w:p>
          <w:p w:rsidR="00956C57" w:rsidRPr="00956C57" w:rsidRDefault="00956C57" w:rsidP="001301C6">
            <w:pPr>
              <w:rPr>
                <w:rFonts w:eastAsia="Times New Roman"/>
              </w:rPr>
            </w:pPr>
            <w:r w:rsidRPr="00956C57">
              <w:rPr>
                <w:rFonts w:eastAsia="Times New Roman"/>
              </w:rPr>
              <w:t>Тексты разных стилей.</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«Становление орфоэпической нормы. 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w:t>
            </w:r>
          </w:p>
          <w:p w:rsidR="00956C57" w:rsidRPr="00956C57" w:rsidRDefault="00956C57" w:rsidP="001301C6">
            <w:pPr>
              <w:rPr>
                <w:rFonts w:eastAsia="Times New Roman"/>
              </w:rPr>
            </w:pPr>
            <w:r w:rsidRPr="00956C57">
              <w:rPr>
                <w:rFonts w:eastAsia="Times New Roman"/>
              </w:rPr>
              <w:t>Практическая часть: «Понимание текста. Отработка Задания 2».</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1</w:t>
            </w:r>
            <w:r w:rsidRPr="00956C57">
              <w:rPr>
                <w:rFonts w:ascii="Calibri" w:eastAsia="Times New Roman" w:hAnsi="Calibri" w:cs="Calibri"/>
              </w:rPr>
              <w:t>8</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Лексика</w:t>
            </w:r>
            <w:r w:rsidRPr="00956C57">
              <w:rPr>
                <w:rFonts w:ascii="Calibri" w:eastAsia="Times New Roman" w:hAnsi="Calibri" w:cs="Calibri"/>
              </w:rPr>
              <w:t>.</w:t>
            </w:r>
            <w:r w:rsidRPr="00956C57">
              <w:rPr>
                <w:rFonts w:eastAsia="Times New Roman"/>
              </w:rPr>
              <w:t> Лексические нормы.</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«Лексика как системная организация языка. Лексические нормы как правила употребления слов в языке. Нарушения лексических норм».</w:t>
            </w:r>
          </w:p>
          <w:p w:rsidR="00956C57" w:rsidRPr="00956C57" w:rsidRDefault="00956C57" w:rsidP="001301C6">
            <w:pPr>
              <w:rPr>
                <w:rFonts w:eastAsia="Times New Roman"/>
              </w:rPr>
            </w:pPr>
            <w:r w:rsidRPr="00956C57">
              <w:rPr>
                <w:rFonts w:eastAsia="Times New Roman"/>
              </w:rPr>
              <w:t>Практическая часть: «Средства выразительности речи. Отработка Задания 3»</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19</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Акцентологические нормы.</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 xml:space="preserve">Лекция учителя: «Понятие ударения. Особенности его проявления в русском языке. Языковые требования к постановке ударения в русских словах в зависимости от </w:t>
            </w:r>
            <w:proofErr w:type="spellStart"/>
            <w:r w:rsidRPr="00956C57">
              <w:rPr>
                <w:rFonts w:eastAsia="Times New Roman"/>
              </w:rPr>
              <w:t>частеречной</w:t>
            </w:r>
            <w:proofErr w:type="spellEnd"/>
            <w:r w:rsidRPr="00956C57">
              <w:rPr>
                <w:rFonts w:eastAsia="Times New Roman"/>
              </w:rPr>
              <w:t xml:space="preserve"> принадлежности. Акцентологический минимум».</w:t>
            </w:r>
          </w:p>
          <w:p w:rsidR="00956C57" w:rsidRPr="00956C57" w:rsidRDefault="00956C57" w:rsidP="001301C6">
            <w:pPr>
              <w:rPr>
                <w:rFonts w:eastAsia="Times New Roman"/>
              </w:rPr>
            </w:pPr>
            <w:r w:rsidRPr="00956C57">
              <w:rPr>
                <w:rFonts w:eastAsia="Times New Roman"/>
              </w:rPr>
              <w:t>Практическая часть: «Поразмышляем вместе».</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0</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Словообразовательные нормы.</w:t>
            </w:r>
          </w:p>
          <w:p w:rsidR="00956C57" w:rsidRPr="00956C57" w:rsidRDefault="00956C57" w:rsidP="001301C6">
            <w:pPr>
              <w:rPr>
                <w:rFonts w:eastAsia="Times New Roman"/>
              </w:rPr>
            </w:pPr>
            <w:r w:rsidRPr="00956C57">
              <w:rPr>
                <w:rFonts w:eastAsia="Times New Roman"/>
              </w:rPr>
              <w:t>Орфография</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w:t>
            </w:r>
          </w:p>
          <w:p w:rsidR="00956C57" w:rsidRPr="00956C57" w:rsidRDefault="00956C57" w:rsidP="001301C6">
            <w:pPr>
              <w:rPr>
                <w:rFonts w:eastAsia="Times New Roman"/>
              </w:rPr>
            </w:pPr>
            <w:r w:rsidRPr="00956C57">
              <w:rPr>
                <w:rFonts w:eastAsia="Times New Roman"/>
              </w:rPr>
              <w:t xml:space="preserve">Практическая часть: «Правописание приставок. Отработка задания </w:t>
            </w:r>
            <w:proofErr w:type="spellStart"/>
            <w:r w:rsidRPr="00956C57">
              <w:rPr>
                <w:rFonts w:eastAsia="Times New Roman"/>
              </w:rPr>
              <w:t>Задания</w:t>
            </w:r>
            <w:proofErr w:type="spellEnd"/>
            <w:r w:rsidRPr="00956C57">
              <w:rPr>
                <w:rFonts w:eastAsia="Times New Roman"/>
              </w:rPr>
              <w:t xml:space="preserve"> 4»</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rPr>
          <w:trHeight w:val="600"/>
        </w:trPr>
        <w:tc>
          <w:tcPr>
            <w:tcW w:w="5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1-</w:t>
            </w:r>
          </w:p>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2</w:t>
            </w:r>
          </w:p>
        </w:tc>
        <w:tc>
          <w:tcPr>
            <w:tcW w:w="244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Морфологические нормы и их особенности.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Практикум: «Правила согласования, образования и употребления форм рода. Числа и падежа. Правописание суффиксов. Отработка Задания 5»</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1</w:t>
            </w:r>
          </w:p>
        </w:tc>
      </w:tr>
      <w:tr w:rsidR="001301C6" w:rsidRPr="00956C57" w:rsidTr="00702544">
        <w:tc>
          <w:tcPr>
            <w:tcW w:w="5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56C57" w:rsidRPr="00956C57" w:rsidRDefault="00956C57" w:rsidP="001301C6">
            <w:pPr>
              <w:rPr>
                <w:rFonts w:eastAsia="Times New Roman"/>
              </w:rPr>
            </w:pPr>
          </w:p>
        </w:tc>
        <w:tc>
          <w:tcPr>
            <w:tcW w:w="244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56C57" w:rsidRPr="00956C57" w:rsidRDefault="00956C57" w:rsidP="001301C6">
            <w:pPr>
              <w:rPr>
                <w:rFonts w:eastAsia="Times New Roman"/>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«Морфологический минимум».</w:t>
            </w:r>
          </w:p>
          <w:p w:rsidR="00956C57" w:rsidRPr="00956C57" w:rsidRDefault="00956C57" w:rsidP="001301C6">
            <w:pPr>
              <w:rPr>
                <w:rFonts w:eastAsia="Times New Roman"/>
              </w:rPr>
            </w:pPr>
            <w:r w:rsidRPr="00956C57">
              <w:rPr>
                <w:rFonts w:eastAsia="Times New Roman"/>
              </w:rPr>
              <w:t>Практическая часть: «Правописание Н – НН в различных частях речи».</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ascii="Calibri" w:eastAsia="Times New Roman" w:hAnsi="Calibri" w:cs="Calibri"/>
              </w:rPr>
              <w:t>1</w:t>
            </w:r>
          </w:p>
        </w:tc>
      </w:tr>
      <w:tr w:rsidR="001301C6" w:rsidRPr="00956C57" w:rsidTr="00702544">
        <w:trPr>
          <w:trHeight w:val="56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3</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Синтаксис и пунктуация. Синтаксические нормы и их особенности.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Проектная работа – презентация «Словосочетание. Виды подчинительной связи (согласование, управление, примыкание)».  </w:t>
            </w:r>
          </w:p>
          <w:p w:rsidR="00956C57" w:rsidRPr="00956C57" w:rsidRDefault="00956C57" w:rsidP="001301C6">
            <w:pPr>
              <w:rPr>
                <w:rFonts w:eastAsia="Times New Roman"/>
              </w:rPr>
            </w:pPr>
            <w:r w:rsidRPr="00956C57">
              <w:rPr>
                <w:rFonts w:eastAsia="Times New Roman"/>
              </w:rPr>
              <w:t>Практикум: «Нарушения норм согласования и управления. Отработка Задания 7»</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rPr>
          <w:trHeight w:val="56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4</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Речевые ошибки при употреблении синтаксических средств языка.</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 xml:space="preserve">Семинар: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сложносочиненного </w:t>
            </w:r>
            <w:proofErr w:type="gramStart"/>
            <w:r w:rsidRPr="00956C57">
              <w:rPr>
                <w:rFonts w:eastAsia="Times New Roman"/>
              </w:rPr>
              <w:t>и  сложноподчиненного</w:t>
            </w:r>
            <w:proofErr w:type="gramEnd"/>
            <w:r w:rsidRPr="00956C57">
              <w:rPr>
                <w:rFonts w:eastAsia="Times New Roman"/>
              </w:rPr>
              <w:t xml:space="preserve"> предложения, смешение прямой и косвенной речи».</w:t>
            </w:r>
          </w:p>
          <w:p w:rsidR="00956C57" w:rsidRPr="00956C57" w:rsidRDefault="00956C57" w:rsidP="001301C6">
            <w:pPr>
              <w:rPr>
                <w:rFonts w:eastAsia="Times New Roman"/>
              </w:rPr>
            </w:pPr>
            <w:r w:rsidRPr="00956C57">
              <w:rPr>
                <w:rFonts w:eastAsia="Times New Roman"/>
              </w:rPr>
              <w:t>Практическая часть: «Отработка Задания 8,11».</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rPr>
          <w:trHeight w:val="68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lastRenderedPageBreak/>
              <w:t>2</w:t>
            </w:r>
            <w:r w:rsidRPr="00956C57">
              <w:rPr>
                <w:rFonts w:ascii="Calibri" w:eastAsia="Times New Roman" w:hAnsi="Calibri" w:cs="Calibri"/>
              </w:rPr>
              <w:t>5</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Употребление обособленных определений и обстоятельств в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Проект – презентация «Обособленные члены предложения.</w:t>
            </w:r>
          </w:p>
          <w:p w:rsidR="00956C57" w:rsidRPr="00956C57" w:rsidRDefault="00956C57" w:rsidP="001301C6">
            <w:pPr>
              <w:rPr>
                <w:rFonts w:eastAsia="Times New Roman"/>
              </w:rPr>
            </w:pPr>
            <w:r w:rsidRPr="00956C57">
              <w:rPr>
                <w:rFonts w:eastAsia="Times New Roman"/>
              </w:rPr>
              <w:t>Отработка Задания 9»</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rPr>
          <w:trHeight w:val="54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w:t>
            </w:r>
            <w:r w:rsidRPr="00956C57">
              <w:rPr>
                <w:rFonts w:ascii="Calibri" w:eastAsia="Times New Roman" w:hAnsi="Calibri" w:cs="Calibri"/>
              </w:rPr>
              <w:t>6</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Употребление вводных слов, обращений и междометий в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Игра-разминка.</w:t>
            </w:r>
          </w:p>
          <w:p w:rsidR="00956C57" w:rsidRPr="00956C57" w:rsidRDefault="00956C57" w:rsidP="001301C6">
            <w:pPr>
              <w:rPr>
                <w:rFonts w:eastAsia="Times New Roman"/>
              </w:rPr>
            </w:pPr>
            <w:r w:rsidRPr="00956C57">
              <w:rPr>
                <w:rFonts w:eastAsia="Times New Roman"/>
              </w:rPr>
              <w:t>Практикум: «Знаки препинания в простом осложненном предложении.</w:t>
            </w:r>
          </w:p>
          <w:p w:rsidR="00956C57" w:rsidRPr="00956C57" w:rsidRDefault="00956C57" w:rsidP="001301C6">
            <w:pPr>
              <w:rPr>
                <w:rFonts w:eastAsia="Times New Roman"/>
              </w:rPr>
            </w:pPr>
            <w:r w:rsidRPr="00956C57">
              <w:rPr>
                <w:rFonts w:eastAsia="Times New Roman"/>
              </w:rPr>
              <w:t>Задание 10».</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ascii="Calibri" w:eastAsia="Times New Roman" w:hAnsi="Calibri" w:cs="Calibri"/>
              </w:rPr>
              <w:t>1</w:t>
            </w:r>
          </w:p>
        </w:tc>
      </w:tr>
      <w:tr w:rsidR="001301C6" w:rsidRPr="00956C57" w:rsidTr="00702544">
        <w:trPr>
          <w:trHeight w:val="84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27</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Употребление знаков препинания в сложносочиненных, сложноподчиненных предложениях.</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Семинар: «Знаки препинания в сложносочиненном предложении, сложноподчиненном предложении».</w:t>
            </w:r>
          </w:p>
          <w:p w:rsidR="00956C57" w:rsidRPr="00956C57" w:rsidRDefault="00956C57" w:rsidP="001301C6">
            <w:pPr>
              <w:rPr>
                <w:rFonts w:eastAsia="Times New Roman"/>
              </w:rPr>
            </w:pPr>
            <w:r w:rsidRPr="00956C57">
              <w:rPr>
                <w:rFonts w:eastAsia="Times New Roman"/>
              </w:rPr>
              <w:t>Практическая часть: «Отработка Задания 12».</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rPr>
          <w:trHeight w:val="54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28</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Многокомпонентные синтаксические конструкции и знаки препинания в них.</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«Сложные предложения с различными видами связи»</w:t>
            </w:r>
          </w:p>
          <w:p w:rsidR="00956C57" w:rsidRPr="00956C57" w:rsidRDefault="00956C57" w:rsidP="001301C6">
            <w:pPr>
              <w:rPr>
                <w:rFonts w:eastAsia="Times New Roman"/>
              </w:rPr>
            </w:pPr>
            <w:r w:rsidRPr="00956C57">
              <w:rPr>
                <w:rFonts w:eastAsia="Times New Roman"/>
              </w:rPr>
              <w:t>Практическая часть: «Отработка Задания 13».</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rPr>
          <w:trHeight w:val="40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29</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Употребление знаков препинания в бессоюзных сложных предложениях.</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Синтаксическая викторина «Побудь управленцем!»</w:t>
            </w:r>
          </w:p>
          <w:p w:rsidR="00956C57" w:rsidRPr="00956C57" w:rsidRDefault="00956C57" w:rsidP="001301C6">
            <w:pPr>
              <w:rPr>
                <w:rFonts w:eastAsia="Times New Roman"/>
              </w:rPr>
            </w:pPr>
            <w:r w:rsidRPr="00956C57">
              <w:rPr>
                <w:rFonts w:eastAsia="Times New Roman"/>
              </w:rPr>
              <w:t>Практикум: «Сложные бессоюзные предложения. Отработка Задания 14»</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rPr>
          <w:trHeight w:val="42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30</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Синтаксический минимум.</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Игра «Ты эксперт».</w:t>
            </w:r>
          </w:p>
          <w:p w:rsidR="00956C57" w:rsidRPr="00956C57" w:rsidRDefault="00956C57" w:rsidP="001301C6">
            <w:pPr>
              <w:rPr>
                <w:rFonts w:eastAsia="Times New Roman"/>
              </w:rPr>
            </w:pPr>
            <w:r w:rsidRPr="00956C57">
              <w:rPr>
                <w:rFonts w:eastAsia="Times New Roman"/>
              </w:rPr>
              <w:t>Практикум: «Выполнение тестовых заданий».</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rPr>
          <w:trHeight w:val="400"/>
        </w:trPr>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31</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Функциональные стили. Стилистические нормы.</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«Функциональные стили».</w:t>
            </w:r>
          </w:p>
          <w:p w:rsidR="00956C57" w:rsidRPr="00956C57" w:rsidRDefault="00956C57" w:rsidP="001301C6">
            <w:pPr>
              <w:rPr>
                <w:rFonts w:eastAsia="Times New Roman"/>
              </w:rPr>
            </w:pPr>
            <w:r w:rsidRPr="00956C57">
              <w:rPr>
                <w:rFonts w:eastAsia="Times New Roman"/>
              </w:rPr>
              <w:t>Практикум: «Выполнение тестовых заданий».</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32</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Функционально-смысловые типы речи.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Проект-презентация по теме «Типы речи в нашей языковой практике».</w:t>
            </w:r>
          </w:p>
          <w:p w:rsidR="00956C57" w:rsidRPr="00956C57" w:rsidRDefault="00956C57" w:rsidP="001301C6">
            <w:pPr>
              <w:rPr>
                <w:rFonts w:eastAsia="Times New Roman"/>
              </w:rPr>
            </w:pPr>
            <w:r w:rsidRPr="00956C57">
              <w:rPr>
                <w:rFonts w:eastAsia="Times New Roman"/>
              </w:rPr>
              <w:t>Практикум: «Выполнение заданий «Поразмышляем вместе».</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1</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33</w:t>
            </w:r>
          </w:p>
          <w:p w:rsidR="00956C57" w:rsidRPr="00956C57" w:rsidRDefault="00956C57" w:rsidP="001301C6">
            <w:pPr>
              <w:rPr>
                <w:rFonts w:eastAsia="Times New Roman"/>
              </w:rPr>
            </w:pPr>
            <w:r w:rsidRPr="00956C57">
              <w:rPr>
                <w:rFonts w:eastAsia="Times New Roman"/>
              </w:rPr>
              <w:t>34</w:t>
            </w: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Правописные (орфографические и пунктуационные) нормы.</w:t>
            </w:r>
          </w:p>
          <w:p w:rsidR="00956C57" w:rsidRPr="00956C57" w:rsidRDefault="00956C57" w:rsidP="001301C6">
            <w:pPr>
              <w:rPr>
                <w:rFonts w:eastAsia="Times New Roman"/>
              </w:rPr>
            </w:pPr>
            <w:r w:rsidRPr="00956C57">
              <w:rPr>
                <w:rFonts w:eastAsia="Times New Roman"/>
              </w:rPr>
              <w:t>Итоговый турнир</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Лекция учителя: «Орфографическая и 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w:t>
            </w:r>
          </w:p>
          <w:p w:rsidR="00956C57" w:rsidRPr="00956C57" w:rsidRDefault="00956C57" w:rsidP="001301C6">
            <w:pPr>
              <w:rPr>
                <w:rFonts w:eastAsia="Times New Roman"/>
              </w:rPr>
            </w:pPr>
            <w:r w:rsidRPr="00956C57">
              <w:rPr>
                <w:rFonts w:eastAsia="Times New Roman"/>
              </w:rPr>
              <w:t>Олимпиада «Блиц - турнир по русскому языку»</w:t>
            </w: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2</w:t>
            </w:r>
          </w:p>
        </w:tc>
      </w:tr>
      <w:tr w:rsidR="001301C6" w:rsidRPr="00956C57" w:rsidTr="00702544">
        <w:tc>
          <w:tcPr>
            <w:tcW w:w="5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p>
        </w:tc>
        <w:tc>
          <w:tcPr>
            <w:tcW w:w="24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r w:rsidRPr="00956C57">
              <w:rPr>
                <w:rFonts w:eastAsia="Times New Roman"/>
              </w:rPr>
              <w:t>Итого: 34 недели</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956C57" w:rsidP="001301C6">
            <w:pPr>
              <w:rPr>
                <w:rFonts w:eastAsia="Times New Roman"/>
              </w:rPr>
            </w:pPr>
          </w:p>
        </w:tc>
        <w:tc>
          <w:tcPr>
            <w:tcW w:w="2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6C57" w:rsidRPr="00956C57" w:rsidRDefault="001301C6" w:rsidP="001301C6">
            <w:pPr>
              <w:rPr>
                <w:rFonts w:eastAsia="Times New Roman"/>
              </w:rPr>
            </w:pPr>
            <w:r>
              <w:rPr>
                <w:rFonts w:eastAsia="Times New Roman"/>
              </w:rPr>
              <w:t>34</w:t>
            </w:r>
            <w:r w:rsidR="00EA1DD0">
              <w:rPr>
                <w:rFonts w:eastAsia="Times New Roman"/>
              </w:rPr>
              <w:t xml:space="preserve"> </w:t>
            </w:r>
            <w:r w:rsidR="00956C57" w:rsidRPr="00956C57">
              <w:rPr>
                <w:rFonts w:eastAsia="Times New Roman"/>
              </w:rPr>
              <w:t>час</w:t>
            </w:r>
            <w:r w:rsidR="00EA1DD0">
              <w:rPr>
                <w:rFonts w:eastAsia="Times New Roman"/>
              </w:rPr>
              <w:t>а</w:t>
            </w:r>
          </w:p>
        </w:tc>
      </w:tr>
    </w:tbl>
    <w:p w:rsidR="001D6741" w:rsidRPr="00956C57" w:rsidRDefault="001D6741" w:rsidP="00956C57"/>
    <w:p w:rsidR="009868B5" w:rsidRDefault="002C2B3D" w:rsidP="00956C57">
      <w:pPr>
        <w:rPr>
          <w:rFonts w:ascii="Times New Roman" w:hAnsi="Times New Roman" w:cs="Times New Roman"/>
          <w:b/>
        </w:rPr>
      </w:pPr>
      <w:r>
        <w:rPr>
          <w:rFonts w:ascii="Times New Roman" w:hAnsi="Times New Roman" w:cs="Times New Roman"/>
          <w:b/>
          <w:sz w:val="28"/>
          <w:szCs w:val="28"/>
        </w:rPr>
        <w:lastRenderedPageBreak/>
        <w:t xml:space="preserve"> </w:t>
      </w:r>
    </w:p>
    <w:p w:rsidR="009868B5" w:rsidRDefault="009868B5" w:rsidP="00956C57">
      <w:pPr>
        <w:rPr>
          <w:rFonts w:ascii="Times New Roman" w:hAnsi="Times New Roman" w:cs="Times New Roman"/>
          <w:b/>
        </w:rPr>
      </w:pPr>
    </w:p>
    <w:p w:rsidR="009868B5" w:rsidRDefault="009868B5" w:rsidP="009868B5">
      <w:pPr>
        <w:spacing w:after="0" w:line="240" w:lineRule="auto"/>
        <w:rPr>
          <w:rFonts w:ascii="Times New Roman" w:hAnsi="Times New Roman" w:cs="Times New Roman"/>
          <w:b/>
        </w:rPr>
      </w:pPr>
    </w:p>
    <w:p w:rsidR="009868B5" w:rsidRDefault="009868B5" w:rsidP="009868B5">
      <w:pPr>
        <w:spacing w:after="0" w:line="240" w:lineRule="auto"/>
        <w:jc w:val="center"/>
        <w:rPr>
          <w:rFonts w:ascii="Times New Roman" w:hAnsi="Times New Roman" w:cs="Times New Roman"/>
          <w:b/>
        </w:rPr>
      </w:pPr>
      <w:r>
        <w:rPr>
          <w:rFonts w:ascii="Times New Roman" w:hAnsi="Times New Roman" w:cs="Times New Roman"/>
          <w:b/>
        </w:rPr>
        <w:t>Литература</w:t>
      </w:r>
    </w:p>
    <w:p w:rsidR="009868B5" w:rsidRDefault="009868B5" w:rsidP="009868B5">
      <w:pPr>
        <w:numPr>
          <w:ilvl w:val="0"/>
          <w:numId w:val="39"/>
        </w:numPr>
        <w:tabs>
          <w:tab w:val="num" w:pos="360"/>
        </w:tabs>
        <w:spacing w:after="0" w:line="240" w:lineRule="auto"/>
        <w:ind w:left="0" w:hanging="426"/>
        <w:jc w:val="both"/>
        <w:rPr>
          <w:rFonts w:ascii="Times New Roman" w:hAnsi="Times New Roman" w:cs="Times New Roman"/>
        </w:rPr>
      </w:pPr>
      <w:r>
        <w:rPr>
          <w:rFonts w:ascii="Times New Roman" w:hAnsi="Times New Roman" w:cs="Times New Roman"/>
        </w:rPr>
        <w:t xml:space="preserve">Арсирий, А. Т. Материалы по занимательной грамматике русского языка [Текст] / А. Т. Арсирий. - М., Просвещение.  </w:t>
      </w:r>
    </w:p>
    <w:p w:rsidR="009868B5" w:rsidRDefault="009868B5" w:rsidP="009868B5">
      <w:pPr>
        <w:numPr>
          <w:ilvl w:val="0"/>
          <w:numId w:val="39"/>
        </w:numPr>
        <w:tabs>
          <w:tab w:val="num" w:pos="360"/>
        </w:tabs>
        <w:spacing w:after="0" w:line="240" w:lineRule="auto"/>
        <w:ind w:left="0" w:hanging="426"/>
        <w:jc w:val="both"/>
        <w:rPr>
          <w:rFonts w:ascii="Times New Roman" w:hAnsi="Times New Roman" w:cs="Times New Roman"/>
        </w:rPr>
      </w:pPr>
      <w:r>
        <w:rPr>
          <w:rFonts w:ascii="Times New Roman" w:eastAsia="Calibri" w:hAnsi="Times New Roman" w:cs="Times New Roman"/>
        </w:rPr>
        <w:t xml:space="preserve">Барашков, В. Ф. А как у вас говорят? </w:t>
      </w:r>
      <w:r>
        <w:rPr>
          <w:rFonts w:ascii="Times New Roman" w:hAnsi="Times New Roman" w:cs="Times New Roman"/>
        </w:rPr>
        <w:t>[Текст] / В. Ф. Барашков.</w:t>
      </w:r>
      <w:r>
        <w:rPr>
          <w:rFonts w:ascii="Times New Roman" w:eastAsia="Calibri" w:hAnsi="Times New Roman" w:cs="Times New Roman"/>
        </w:rPr>
        <w:t xml:space="preserve"> – М.: Просвещение, 1986.</w:t>
      </w:r>
    </w:p>
    <w:p w:rsidR="009868B5" w:rsidRDefault="009868B5" w:rsidP="009868B5">
      <w:pPr>
        <w:pStyle w:val="a3"/>
        <w:numPr>
          <w:ilvl w:val="0"/>
          <w:numId w:val="39"/>
        </w:numPr>
        <w:tabs>
          <w:tab w:val="num" w:pos="0"/>
        </w:tabs>
        <w:spacing w:after="0" w:line="240" w:lineRule="auto"/>
        <w:ind w:left="0" w:hanging="426"/>
        <w:jc w:val="both"/>
        <w:rPr>
          <w:rFonts w:ascii="Times New Roman" w:hAnsi="Times New Roman" w:cs="Times New Roman"/>
        </w:rPr>
      </w:pPr>
      <w:r>
        <w:rPr>
          <w:rFonts w:ascii="Times New Roman" w:hAnsi="Times New Roman" w:cs="Times New Roman"/>
        </w:rPr>
        <w:t xml:space="preserve">Бедерханова, В.П. Педагогическое проектирование в инновационной деятельности [Текст]: учебное пособие / В.П.Бедерханова, Б.П. Бондарев. – Краснодар, 2000. - 54 с.                                                      </w:t>
      </w:r>
    </w:p>
    <w:p w:rsidR="009868B5" w:rsidRDefault="009868B5" w:rsidP="009868B5">
      <w:pPr>
        <w:numPr>
          <w:ilvl w:val="0"/>
          <w:numId w:val="39"/>
        </w:numPr>
        <w:tabs>
          <w:tab w:val="num" w:pos="360"/>
        </w:tabs>
        <w:spacing w:after="0" w:line="240" w:lineRule="auto"/>
        <w:ind w:left="0" w:hanging="426"/>
        <w:jc w:val="both"/>
        <w:rPr>
          <w:rFonts w:ascii="Times New Roman" w:hAnsi="Times New Roman" w:cs="Times New Roman"/>
        </w:rPr>
      </w:pPr>
      <w:r>
        <w:rPr>
          <w:rFonts w:ascii="Times New Roman" w:eastAsia="Calibri" w:hAnsi="Times New Roman" w:cs="Times New Roman"/>
        </w:rPr>
        <w:t xml:space="preserve">Брагина, А.А. Лексика языка и культура страны </w:t>
      </w:r>
      <w:r>
        <w:rPr>
          <w:rFonts w:ascii="Times New Roman" w:hAnsi="Times New Roman" w:cs="Times New Roman"/>
        </w:rPr>
        <w:t>[Текст] / А. А. Брагина.</w:t>
      </w:r>
      <w:r>
        <w:rPr>
          <w:rFonts w:ascii="Times New Roman" w:eastAsia="Calibri" w:hAnsi="Times New Roman" w:cs="Times New Roman"/>
        </w:rPr>
        <w:t xml:space="preserve"> – М.,  2004.</w:t>
      </w:r>
    </w:p>
    <w:p w:rsidR="009868B5" w:rsidRDefault="009868B5" w:rsidP="009868B5">
      <w:pPr>
        <w:numPr>
          <w:ilvl w:val="0"/>
          <w:numId w:val="39"/>
        </w:numPr>
        <w:tabs>
          <w:tab w:val="num" w:pos="360"/>
        </w:tabs>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Будагов, Р. А. Закон многозначности слова </w:t>
      </w:r>
      <w:r>
        <w:rPr>
          <w:rFonts w:ascii="Times New Roman" w:hAnsi="Times New Roman" w:cs="Times New Roman"/>
        </w:rPr>
        <w:t>[Текст] / Р. А. Будагов</w:t>
      </w:r>
      <w:r>
        <w:rPr>
          <w:rFonts w:ascii="Times New Roman" w:eastAsia="Calibri" w:hAnsi="Times New Roman" w:cs="Times New Roman"/>
        </w:rPr>
        <w:t xml:space="preserve"> // Русская речь. – 1972. - № 3.</w:t>
      </w:r>
    </w:p>
    <w:p w:rsidR="009868B5" w:rsidRDefault="009868B5" w:rsidP="009868B5">
      <w:pPr>
        <w:pStyle w:val="a3"/>
        <w:numPr>
          <w:ilvl w:val="0"/>
          <w:numId w:val="39"/>
        </w:numPr>
        <w:tabs>
          <w:tab w:val="num" w:pos="0"/>
        </w:tabs>
        <w:spacing w:after="0" w:line="240" w:lineRule="auto"/>
        <w:ind w:left="0" w:hanging="426"/>
        <w:jc w:val="both"/>
        <w:rPr>
          <w:rFonts w:ascii="Times New Roman" w:hAnsi="Times New Roman" w:cs="Times New Roman"/>
        </w:rPr>
      </w:pPr>
      <w:r>
        <w:rPr>
          <w:rFonts w:ascii="Times New Roman" w:hAnsi="Times New Roman" w:cs="Times New Roman"/>
        </w:rPr>
        <w:t>Валгина Н.С. Современный русский язык [Текст] / Н. С. Валгина, Д. Э. Розенталь, М. И. Фомина. – М., 2002.</w:t>
      </w:r>
    </w:p>
    <w:p w:rsidR="009868B5" w:rsidRDefault="009868B5" w:rsidP="009868B5">
      <w:pPr>
        <w:numPr>
          <w:ilvl w:val="0"/>
          <w:numId w:val="39"/>
        </w:numPr>
        <w:tabs>
          <w:tab w:val="num" w:pos="360"/>
        </w:tabs>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Введенская, Л. А. От серьезной науки до словесныхшуток </w:t>
      </w:r>
      <w:r>
        <w:rPr>
          <w:rFonts w:ascii="Times New Roman" w:hAnsi="Times New Roman" w:cs="Times New Roman"/>
        </w:rPr>
        <w:t xml:space="preserve">[Текст] / Л. А. Введенская, Н. П. Колесников. </w:t>
      </w:r>
      <w:r>
        <w:rPr>
          <w:rFonts w:ascii="Times New Roman" w:eastAsia="Calibri" w:hAnsi="Times New Roman" w:cs="Times New Roman"/>
        </w:rPr>
        <w:t xml:space="preserve"> – М.: Новая школа, 2009.</w:t>
      </w:r>
    </w:p>
    <w:p w:rsidR="009868B5" w:rsidRDefault="009868B5" w:rsidP="009868B5">
      <w:pPr>
        <w:numPr>
          <w:ilvl w:val="0"/>
          <w:numId w:val="39"/>
        </w:numPr>
        <w:tabs>
          <w:tab w:val="num" w:pos="360"/>
        </w:tabs>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Виды внеклассной работы по русскому языку </w:t>
      </w:r>
      <w:r>
        <w:rPr>
          <w:rFonts w:ascii="Times New Roman" w:hAnsi="Times New Roman" w:cs="Times New Roman"/>
        </w:rPr>
        <w:t xml:space="preserve">[Текст]: </w:t>
      </w:r>
      <w:r>
        <w:rPr>
          <w:rFonts w:ascii="Times New Roman" w:eastAsia="Calibri" w:hAnsi="Times New Roman" w:cs="Times New Roman"/>
        </w:rPr>
        <w:t>сост. М. М. Морозова. – М., 1968.</w:t>
      </w:r>
    </w:p>
    <w:p w:rsidR="009868B5" w:rsidRDefault="009868B5" w:rsidP="009868B5">
      <w:pPr>
        <w:pStyle w:val="a3"/>
        <w:numPr>
          <w:ilvl w:val="0"/>
          <w:numId w:val="39"/>
        </w:numPr>
        <w:tabs>
          <w:tab w:val="num" w:pos="0"/>
        </w:tabs>
        <w:spacing w:after="0" w:line="240" w:lineRule="auto"/>
        <w:ind w:left="142" w:hanging="426"/>
        <w:jc w:val="both"/>
        <w:rPr>
          <w:rFonts w:ascii="Times New Roman" w:hAnsi="Times New Roman" w:cs="Times New Roman"/>
        </w:rPr>
      </w:pPr>
      <w:r>
        <w:rPr>
          <w:rFonts w:ascii="Times New Roman" w:hAnsi="Times New Roman" w:cs="Times New Roman"/>
        </w:rPr>
        <w:t>Вишневская, Л. Л.  Паронимия [Текст] / Л. Л. Вишневская, И. В. Старикова // Русский язык и литература для школьников. – 2005 - №2.- С. 18-22.</w:t>
      </w:r>
    </w:p>
    <w:p w:rsidR="009868B5" w:rsidRDefault="009868B5" w:rsidP="009868B5">
      <w:pPr>
        <w:numPr>
          <w:ilvl w:val="0"/>
          <w:numId w:val="39"/>
        </w:numPr>
        <w:tabs>
          <w:tab w:val="num" w:pos="0"/>
        </w:tabs>
        <w:spacing w:after="0" w:line="240" w:lineRule="auto"/>
        <w:ind w:left="142" w:hanging="502"/>
        <w:jc w:val="both"/>
        <w:rPr>
          <w:rFonts w:ascii="Times New Roman" w:hAnsi="Times New Roman" w:cs="Times New Roman"/>
        </w:rPr>
      </w:pPr>
      <w:r>
        <w:rPr>
          <w:rFonts w:ascii="Times New Roman" w:hAnsi="Times New Roman" w:cs="Times New Roman"/>
        </w:rPr>
        <w:t xml:space="preserve">  Вульфсон, Р. Е. Упражнения по лексике и фразеологии [Текст] / Р. Е.   Вульфсон.  -  М., Просвещение, 2007.</w:t>
      </w:r>
    </w:p>
    <w:p w:rsidR="009868B5" w:rsidRDefault="009868B5" w:rsidP="009868B5">
      <w:pPr>
        <w:pStyle w:val="Default"/>
        <w:numPr>
          <w:ilvl w:val="0"/>
          <w:numId w:val="39"/>
        </w:numPr>
        <w:tabs>
          <w:tab w:val="num" w:pos="142"/>
        </w:tabs>
        <w:ind w:left="142" w:hanging="568"/>
        <w:jc w:val="both"/>
        <w:rPr>
          <w:color w:val="auto"/>
          <w:sz w:val="22"/>
          <w:szCs w:val="22"/>
        </w:rPr>
      </w:pPr>
      <w:r>
        <w:rPr>
          <w:color w:val="auto"/>
          <w:sz w:val="22"/>
          <w:szCs w:val="22"/>
        </w:rPr>
        <w:t xml:space="preserve">Гин, А. Приемы педагогической техники [Текст] / А. Гин.  – М.: Вита–Пресс, 1999. - 125с. </w:t>
      </w:r>
    </w:p>
    <w:p w:rsidR="009868B5" w:rsidRDefault="009868B5" w:rsidP="009868B5">
      <w:pPr>
        <w:pStyle w:val="a3"/>
        <w:numPr>
          <w:ilvl w:val="0"/>
          <w:numId w:val="39"/>
        </w:numPr>
        <w:tabs>
          <w:tab w:val="num" w:pos="0"/>
        </w:tabs>
        <w:spacing w:after="0" w:line="240" w:lineRule="auto"/>
        <w:ind w:left="0" w:hanging="426"/>
        <w:jc w:val="both"/>
        <w:rPr>
          <w:rFonts w:ascii="Times New Roman" w:hAnsi="Times New Roman" w:cs="Times New Roman"/>
        </w:rPr>
      </w:pPr>
      <w:proofErr w:type="gramStart"/>
      <w:r>
        <w:rPr>
          <w:rFonts w:ascii="Times New Roman" w:hAnsi="Times New Roman" w:cs="Times New Roman"/>
        </w:rPr>
        <w:t>Голуб,И.Б.</w:t>
      </w:r>
      <w:proofErr w:type="gramEnd"/>
      <w:r>
        <w:rPr>
          <w:rFonts w:ascii="Times New Roman" w:hAnsi="Times New Roman" w:cs="Times New Roman"/>
        </w:rPr>
        <w:t xml:space="preserve"> Занимательная стилистика [Текст] / И. Б. Голуб, Д. Э. Розенталь.– М.: Просвещение, 2009. – 207с.</w:t>
      </w:r>
    </w:p>
    <w:p w:rsidR="009868B5" w:rsidRDefault="009868B5" w:rsidP="009868B5">
      <w:pPr>
        <w:numPr>
          <w:ilvl w:val="0"/>
          <w:numId w:val="39"/>
        </w:numPr>
        <w:tabs>
          <w:tab w:val="num" w:pos="0"/>
        </w:tabs>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Григорян, Л. Т. Язык мой – друг мой </w:t>
      </w:r>
      <w:r>
        <w:rPr>
          <w:rFonts w:ascii="Times New Roman" w:hAnsi="Times New Roman" w:cs="Times New Roman"/>
        </w:rPr>
        <w:t xml:space="preserve">[Текст]: </w:t>
      </w:r>
      <w:r>
        <w:rPr>
          <w:rFonts w:ascii="Times New Roman" w:eastAsia="Calibri" w:hAnsi="Times New Roman" w:cs="Times New Roman"/>
        </w:rPr>
        <w:t>материалы для внеклассной работы по русскому языку / Л. Т. Григорян. – М., 1976.</w:t>
      </w:r>
    </w:p>
    <w:p w:rsidR="009868B5" w:rsidRDefault="009868B5" w:rsidP="009868B5">
      <w:pPr>
        <w:pStyle w:val="a3"/>
        <w:numPr>
          <w:ilvl w:val="0"/>
          <w:numId w:val="39"/>
        </w:numPr>
        <w:tabs>
          <w:tab w:val="num" w:pos="0"/>
        </w:tabs>
        <w:spacing w:after="0" w:line="240" w:lineRule="auto"/>
        <w:ind w:left="142" w:hanging="568"/>
        <w:jc w:val="both"/>
        <w:rPr>
          <w:rFonts w:ascii="Times New Roman" w:hAnsi="Times New Roman" w:cs="Times New Roman"/>
        </w:rPr>
      </w:pPr>
      <w:r>
        <w:rPr>
          <w:rFonts w:ascii="Times New Roman" w:hAnsi="Times New Roman" w:cs="Times New Roman"/>
        </w:rPr>
        <w:t xml:space="preserve">Давайте говорить </w:t>
      </w:r>
      <w:proofErr w:type="gramStart"/>
      <w:r>
        <w:rPr>
          <w:rFonts w:ascii="Times New Roman" w:hAnsi="Times New Roman" w:cs="Times New Roman"/>
        </w:rPr>
        <w:t>правильно!Трудности</w:t>
      </w:r>
      <w:proofErr w:type="gramEnd"/>
      <w:r>
        <w:rPr>
          <w:rFonts w:ascii="Times New Roman" w:hAnsi="Times New Roman" w:cs="Times New Roman"/>
        </w:rPr>
        <w:t xml:space="preserve"> грамматического управления всовременном русском языке [Текст]: краткий словарь-справочник.  – СПб: Филологический факультет СПбГУ; М.: AKADEMIA, 2004. – 176с.</w:t>
      </w:r>
    </w:p>
    <w:p w:rsidR="009868B5" w:rsidRDefault="009868B5" w:rsidP="009868B5">
      <w:pPr>
        <w:pStyle w:val="a3"/>
        <w:numPr>
          <w:ilvl w:val="0"/>
          <w:numId w:val="39"/>
        </w:numPr>
        <w:spacing w:after="0" w:line="240" w:lineRule="auto"/>
        <w:ind w:left="0" w:hanging="426"/>
        <w:jc w:val="both"/>
        <w:rPr>
          <w:rFonts w:ascii="Times New Roman" w:hAnsi="Times New Roman" w:cs="Times New Roman"/>
        </w:rPr>
      </w:pPr>
      <w:r>
        <w:rPr>
          <w:rFonts w:ascii="Times New Roman" w:hAnsi="Times New Roman" w:cs="Times New Roman"/>
        </w:rPr>
        <w:t xml:space="preserve"> Давайте говорить правильно! Трудности современного русского произношения и ударения [Текст]: краткий словарь-справочник/ сост.Л.А. Вербицкая.– СПб: Филологический факультет СПбГУ; М.: AKADEMIA, 2005. – 160с.</w:t>
      </w:r>
    </w:p>
    <w:p w:rsidR="009868B5" w:rsidRDefault="009868B5" w:rsidP="009868B5">
      <w:pPr>
        <w:pStyle w:val="a3"/>
        <w:numPr>
          <w:ilvl w:val="0"/>
          <w:numId w:val="39"/>
        </w:numPr>
        <w:spacing w:after="0" w:line="240" w:lineRule="auto"/>
        <w:ind w:left="0" w:hanging="426"/>
        <w:jc w:val="both"/>
        <w:rPr>
          <w:rFonts w:ascii="Times New Roman" w:hAnsi="Times New Roman" w:cs="Times New Roman"/>
        </w:rPr>
      </w:pPr>
      <w:r>
        <w:rPr>
          <w:rFonts w:ascii="Times New Roman" w:hAnsi="Times New Roman" w:cs="Times New Roman"/>
          <w:sz w:val="28"/>
          <w:szCs w:val="28"/>
        </w:rPr>
        <w:t xml:space="preserve"> Давайте говорить правильно! Трудности современной русской фразеологии [Текст]: краткий словарь-справочник. – СПб: Филологический факультет </w:t>
      </w:r>
      <w:r>
        <w:rPr>
          <w:rFonts w:ascii="Times New Roman" w:hAnsi="Times New Roman" w:cs="Times New Roman"/>
        </w:rPr>
        <w:t>СПбГУ; М.: AKADEMIA, 2004. – 288с.</w:t>
      </w:r>
    </w:p>
    <w:p w:rsidR="009868B5" w:rsidRDefault="009868B5" w:rsidP="009868B5">
      <w:pPr>
        <w:numPr>
          <w:ilvl w:val="0"/>
          <w:numId w:val="39"/>
        </w:numPr>
        <w:tabs>
          <w:tab w:val="num" w:pos="360"/>
        </w:tabs>
        <w:spacing w:after="0" w:line="240" w:lineRule="auto"/>
        <w:ind w:left="142" w:hanging="568"/>
        <w:jc w:val="both"/>
        <w:rPr>
          <w:rFonts w:ascii="Times New Roman" w:hAnsi="Times New Roman" w:cs="Times New Roman"/>
        </w:rPr>
      </w:pPr>
      <w:r>
        <w:rPr>
          <w:rFonts w:ascii="Times New Roman" w:eastAsia="Calibri" w:hAnsi="Times New Roman" w:cs="Times New Roman"/>
        </w:rPr>
        <w:t xml:space="preserve"> Даль, В. И. Толковый словарь живого великорусского языка </w:t>
      </w:r>
      <w:r>
        <w:rPr>
          <w:rFonts w:ascii="Times New Roman" w:hAnsi="Times New Roman" w:cs="Times New Roman"/>
        </w:rPr>
        <w:t>[Текст]</w:t>
      </w:r>
      <w:r>
        <w:rPr>
          <w:rFonts w:ascii="Times New Roman" w:eastAsia="Calibri" w:hAnsi="Times New Roman" w:cs="Times New Roman"/>
        </w:rPr>
        <w:t>: в 4 т / В. И. Даль. –СПб,2009.</w:t>
      </w:r>
    </w:p>
    <w:p w:rsidR="009868B5" w:rsidRDefault="009868B5" w:rsidP="009868B5">
      <w:pPr>
        <w:pStyle w:val="a3"/>
        <w:numPr>
          <w:ilvl w:val="0"/>
          <w:numId w:val="39"/>
        </w:numPr>
        <w:tabs>
          <w:tab w:val="num" w:pos="142"/>
        </w:tabs>
        <w:spacing w:after="0" w:line="240" w:lineRule="auto"/>
        <w:ind w:left="360" w:hanging="786"/>
        <w:jc w:val="both"/>
        <w:rPr>
          <w:rFonts w:ascii="Times New Roman" w:hAnsi="Times New Roman" w:cs="Times New Roman"/>
        </w:rPr>
      </w:pPr>
      <w:r>
        <w:rPr>
          <w:rFonts w:ascii="Times New Roman" w:hAnsi="Times New Roman" w:cs="Times New Roman"/>
        </w:rPr>
        <w:t>Елистратов, В.С. Древние рецепты хорошей речи [Текст]</w:t>
      </w:r>
      <w:r>
        <w:rPr>
          <w:rFonts w:ascii="Times New Roman" w:eastAsia="Calibri" w:hAnsi="Times New Roman" w:cs="Times New Roman"/>
        </w:rPr>
        <w:t xml:space="preserve"> / В. С. Елистратов</w:t>
      </w:r>
      <w:r>
        <w:rPr>
          <w:rFonts w:ascii="Times New Roman" w:hAnsi="Times New Roman" w:cs="Times New Roman"/>
        </w:rPr>
        <w:t>// Русский язык и литература для школьников. – 2003 - №4.- С. 23-27.</w:t>
      </w:r>
    </w:p>
    <w:p w:rsidR="009868B5" w:rsidRDefault="009868B5" w:rsidP="009868B5">
      <w:pPr>
        <w:pStyle w:val="a3"/>
        <w:spacing w:after="0" w:line="240" w:lineRule="auto"/>
        <w:ind w:left="360"/>
        <w:jc w:val="both"/>
        <w:rPr>
          <w:rFonts w:ascii="Times New Roman" w:hAnsi="Times New Roman" w:cs="Times New Roman"/>
        </w:rPr>
      </w:pPr>
    </w:p>
    <w:p w:rsidR="009868B5" w:rsidRDefault="009868B5" w:rsidP="009868B5">
      <w:pPr>
        <w:spacing w:after="0" w:line="240" w:lineRule="auto"/>
        <w:ind w:hanging="426"/>
        <w:jc w:val="both"/>
        <w:rPr>
          <w:rFonts w:ascii="Times New Roman" w:hAnsi="Times New Roman" w:cs="Times New Roman"/>
        </w:rPr>
      </w:pPr>
      <w:r>
        <w:rPr>
          <w:rFonts w:ascii="Times New Roman" w:eastAsia="Calibri" w:hAnsi="Times New Roman" w:cs="Times New Roman"/>
        </w:rPr>
        <w:t xml:space="preserve">19. Казанский, Б. В. Приключение слов </w:t>
      </w:r>
      <w:r>
        <w:rPr>
          <w:rFonts w:ascii="Times New Roman" w:hAnsi="Times New Roman" w:cs="Times New Roman"/>
        </w:rPr>
        <w:t>[Текст] / Б. В. Казанский.</w:t>
      </w:r>
      <w:r>
        <w:rPr>
          <w:rFonts w:ascii="Times New Roman" w:eastAsia="Calibri" w:hAnsi="Times New Roman" w:cs="Times New Roman"/>
        </w:rPr>
        <w:t xml:space="preserve">  –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классика, 2008.</w:t>
      </w:r>
    </w:p>
    <w:p w:rsidR="009868B5" w:rsidRDefault="009868B5" w:rsidP="009868B5">
      <w:pPr>
        <w:spacing w:after="0" w:line="240" w:lineRule="auto"/>
        <w:ind w:left="142" w:hanging="568"/>
        <w:jc w:val="both"/>
        <w:rPr>
          <w:rFonts w:ascii="Times New Roman" w:eastAsia="Calibri" w:hAnsi="Times New Roman" w:cs="Times New Roman"/>
        </w:rPr>
      </w:pPr>
      <w:r>
        <w:rPr>
          <w:rFonts w:ascii="Times New Roman" w:eastAsia="Calibri" w:hAnsi="Times New Roman" w:cs="Times New Roman"/>
        </w:rPr>
        <w:t xml:space="preserve">20.  Калечиц, Т. Н.  Внеклассная и внешкольная работа </w:t>
      </w:r>
      <w:r>
        <w:rPr>
          <w:rFonts w:ascii="Times New Roman" w:hAnsi="Times New Roman" w:cs="Times New Roman"/>
        </w:rPr>
        <w:t>[Текст] / Т. Н. Калечиц, З. А. Кейлина.</w:t>
      </w:r>
      <w:r>
        <w:rPr>
          <w:rFonts w:ascii="Times New Roman" w:eastAsia="Calibri" w:hAnsi="Times New Roman" w:cs="Times New Roman"/>
        </w:rPr>
        <w:t xml:space="preserve"> – М., 1972.</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Кирпикова, Л. В. Лингвистический кружок в школе </w:t>
      </w:r>
      <w:r>
        <w:rPr>
          <w:rFonts w:ascii="Times New Roman" w:hAnsi="Times New Roman" w:cs="Times New Roman"/>
        </w:rPr>
        <w:t>[Текст] / Л. В. Кирпичикова, Н. Л. Шенкевец</w:t>
      </w:r>
      <w:r>
        <w:rPr>
          <w:rFonts w:ascii="Times New Roman" w:eastAsia="Calibri" w:hAnsi="Times New Roman" w:cs="Times New Roman"/>
        </w:rPr>
        <w:t xml:space="preserve"> // Русский язык в школе. – 1982. – № 1.</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 xml:space="preserve"> Козлова, Т. В. Идеографический словарь русских фразеологизмов с названиями животных [Текст] / Т. В. Козлова. -  </w:t>
      </w:r>
      <w:hyperlink r:id="rId6" w:history="1">
        <w:r>
          <w:rPr>
            <w:rStyle w:val="a5"/>
            <w:rFonts w:ascii="Times New Roman" w:hAnsi="Times New Roman" w:cs="Times New Roman"/>
          </w:rPr>
          <w:t>http://frazbook.ru</w:t>
        </w:r>
      </w:hyperlink>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Колесов, В. В. История русского языка в рассказах </w:t>
      </w:r>
      <w:r>
        <w:rPr>
          <w:rFonts w:ascii="Times New Roman" w:hAnsi="Times New Roman" w:cs="Times New Roman"/>
        </w:rPr>
        <w:t>[Текст] / В. В. Колесов.</w:t>
      </w:r>
      <w:r>
        <w:rPr>
          <w:rFonts w:ascii="Times New Roman" w:eastAsia="Calibri" w:hAnsi="Times New Roman" w:cs="Times New Roman"/>
        </w:rPr>
        <w:t xml:space="preserve"> –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 классика, 2008.</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Колесов, В. В. Гордый наш язык </w:t>
      </w:r>
      <w:r>
        <w:rPr>
          <w:rFonts w:ascii="Times New Roman" w:hAnsi="Times New Roman" w:cs="Times New Roman"/>
        </w:rPr>
        <w:t>[Текст] / В. В. Колесов.</w:t>
      </w:r>
      <w:r>
        <w:rPr>
          <w:rFonts w:ascii="Times New Roman" w:eastAsia="Calibri" w:hAnsi="Times New Roman" w:cs="Times New Roman"/>
        </w:rPr>
        <w:t xml:space="preserve"> –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 классика, 2010.</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Колесов, В. В. История русского языка в рассказах </w:t>
      </w:r>
      <w:r>
        <w:rPr>
          <w:rFonts w:ascii="Times New Roman" w:hAnsi="Times New Roman" w:cs="Times New Roman"/>
        </w:rPr>
        <w:t xml:space="preserve">[Текст] / В. В. Колесов. </w:t>
      </w:r>
      <w:r>
        <w:rPr>
          <w:rFonts w:ascii="Times New Roman" w:eastAsia="Calibri" w:hAnsi="Times New Roman" w:cs="Times New Roman"/>
        </w:rPr>
        <w:t xml:space="preserve">–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 классика, 2010.</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Красных, В. И. О лексических паронимах в современном русском языке [Текст] / В. И. Красных // Русский язык в школе. – 2001 - №5.- С. 66-70.</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Мокиенко, В. М. Основы фразеологии [Текст] / В. М. Мокиенко. -  М., 1989. -  С. 18 - 19.</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Нарушевич, А. Культура речи «желает лучшего». Лексические ошибки [Текст] / А. Нарушевич // Русский язык и литература для школьников. – 2005 - №1. -  С. 2 - 9.</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lastRenderedPageBreak/>
        <w:t>Ожегов, С. И.  Словарь русского языка [Текст]: 57 000 слов / С. И. Ожегов. – М.: Русский язык, 1984.</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Ожегов, С. И.  Толковый словарь русского языка [Текст] / С. И. Ожегов, Н. Ю. Шведова.  – М.: Азбуковник, 2003. – 944с.</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Орфоэпический словарь русского языка [Текст]: произношение, ударение, грамматические формы. – М.: Русский язык, 1983. – 704с.</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Откупщиков, Ю. В. К истокам слова </w:t>
      </w:r>
      <w:r>
        <w:rPr>
          <w:rFonts w:ascii="Times New Roman" w:hAnsi="Times New Roman" w:cs="Times New Roman"/>
        </w:rPr>
        <w:t xml:space="preserve">[Текст] / Ю. В. Откупщиков. -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 классика, 2011.</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Розенталь, Д. Э.  Практическая стилистика русского языка [Текст] / Д. Э.    Розенталь. - М., 2011.</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Розенталь, Д. Э., Голуб И.Б., Теленкова М.А. Современный русский язык [Текст] / Д. Э. Розенталь, И. Б. Голуб, М. А. Теленкова. – М., 2002.</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Сперанская, А. В., Суслова А.В. О русских именах </w:t>
      </w:r>
      <w:r>
        <w:rPr>
          <w:rFonts w:ascii="Times New Roman" w:hAnsi="Times New Roman" w:cs="Times New Roman"/>
        </w:rPr>
        <w:t>[Текст] / А. В. Сперанская, А. В. Суслова.</w:t>
      </w:r>
      <w:r>
        <w:rPr>
          <w:rFonts w:ascii="Times New Roman" w:eastAsia="Calibri" w:hAnsi="Times New Roman" w:cs="Times New Roman"/>
        </w:rPr>
        <w:t xml:space="preserve"> – </w:t>
      </w:r>
      <w:proofErr w:type="gramStart"/>
      <w:r>
        <w:rPr>
          <w:rFonts w:ascii="Times New Roman" w:eastAsia="Calibri" w:hAnsi="Times New Roman" w:cs="Times New Roman"/>
        </w:rPr>
        <w:t>СПб:Авалонъ</w:t>
      </w:r>
      <w:proofErr w:type="gramEnd"/>
      <w:r>
        <w:rPr>
          <w:rFonts w:ascii="Times New Roman" w:eastAsia="Calibri" w:hAnsi="Times New Roman" w:cs="Times New Roman"/>
        </w:rPr>
        <w:t xml:space="preserve"> Азбука - классика, 2011</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 xml:space="preserve"> Фразеологический словарь русского языка [Текст] – М., 2013.</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 xml:space="preserve"> Шанский, Н. М.  Русский язык. Лексика. Словообразование [Текст] / Н. М.  Шанский. – М., 2011.</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 xml:space="preserve">Шанский, Н. М. Фразеология современного русского языка [Текст] / Н. М. Шанский.  - СПб, 2009. </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Школьный этимологический словарь [Текст] – М.: АСТ-пресс, 1996.</w:t>
      </w:r>
    </w:p>
    <w:p w:rsidR="009868B5" w:rsidRDefault="009868B5" w:rsidP="009868B5">
      <w:pPr>
        <w:pStyle w:val="a3"/>
        <w:numPr>
          <w:ilvl w:val="0"/>
          <w:numId w:val="41"/>
        </w:numPr>
        <w:spacing w:after="0" w:line="240" w:lineRule="auto"/>
        <w:jc w:val="both"/>
        <w:rPr>
          <w:rFonts w:ascii="Times New Roman" w:eastAsia="Calibri" w:hAnsi="Times New Roman" w:cs="Times New Roman"/>
        </w:rPr>
      </w:pPr>
      <w:r>
        <w:rPr>
          <w:rFonts w:ascii="Times New Roman" w:hAnsi="Times New Roman" w:cs="Times New Roman"/>
        </w:rPr>
        <w:t>Шоган, В. В. Модульная организация педагогической практики [Текст] / В.В. Шоган, Н. Н. Мкртчян, О. В. Третьякова. - Ростов – на - Дону, 2000.</w:t>
      </w:r>
    </w:p>
    <w:p w:rsidR="009868B5" w:rsidRDefault="009868B5" w:rsidP="009868B5">
      <w:pPr>
        <w:spacing w:after="0" w:line="240" w:lineRule="auto"/>
        <w:jc w:val="both"/>
        <w:rPr>
          <w:rFonts w:ascii="Times New Roman" w:eastAsiaTheme="minorHAnsi" w:hAnsi="Times New Roman" w:cs="Times New Roman"/>
        </w:rPr>
      </w:pPr>
    </w:p>
    <w:p w:rsidR="00890984" w:rsidRPr="00E267FE" w:rsidRDefault="00890984">
      <w:pPr>
        <w:rPr>
          <w:sz w:val="24"/>
          <w:szCs w:val="24"/>
        </w:rPr>
      </w:pPr>
    </w:p>
    <w:sectPr w:rsidR="00890984" w:rsidRPr="00E267FE" w:rsidSect="000B3C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1F7E"/>
    <w:multiLevelType w:val="multilevel"/>
    <w:tmpl w:val="960E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811BA"/>
    <w:multiLevelType w:val="hybridMultilevel"/>
    <w:tmpl w:val="A66E5C3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0C4F06"/>
    <w:multiLevelType w:val="hybridMultilevel"/>
    <w:tmpl w:val="77C08980"/>
    <w:lvl w:ilvl="0" w:tplc="84F8A910">
      <w:start w:val="21"/>
      <w:numFmt w:val="decimal"/>
      <w:lvlText w:val="%1"/>
      <w:lvlJc w:val="left"/>
      <w:pPr>
        <w:ind w:left="-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FF30C77"/>
    <w:multiLevelType w:val="hybridMultilevel"/>
    <w:tmpl w:val="99BC6F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E604EB"/>
    <w:multiLevelType w:val="hybridMultilevel"/>
    <w:tmpl w:val="BD3E7E32"/>
    <w:lvl w:ilvl="0" w:tplc="7ED667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E66356"/>
    <w:multiLevelType w:val="multilevel"/>
    <w:tmpl w:val="6270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4028DC"/>
    <w:multiLevelType w:val="hybridMultilevel"/>
    <w:tmpl w:val="1FFC8CA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1AA269D"/>
    <w:multiLevelType w:val="hybridMultilevel"/>
    <w:tmpl w:val="9356B0B2"/>
    <w:lvl w:ilvl="0" w:tplc="0419000B">
      <w:start w:val="1"/>
      <w:numFmt w:val="bullet"/>
      <w:lvlText w:val=""/>
      <w:lvlJc w:val="left"/>
      <w:pPr>
        <w:ind w:left="79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E84692"/>
    <w:multiLevelType w:val="hybridMultilevel"/>
    <w:tmpl w:val="F0A48CE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C904FD0"/>
    <w:multiLevelType w:val="hybridMultilevel"/>
    <w:tmpl w:val="846A5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F946A47"/>
    <w:multiLevelType w:val="hybridMultilevel"/>
    <w:tmpl w:val="E9FE5EF6"/>
    <w:lvl w:ilvl="0" w:tplc="0419000B">
      <w:start w:val="1"/>
      <w:numFmt w:val="bullet"/>
      <w:lvlText w:val=""/>
      <w:lvlJc w:val="left"/>
      <w:pPr>
        <w:ind w:left="114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8350C4"/>
    <w:multiLevelType w:val="hybridMultilevel"/>
    <w:tmpl w:val="8FEA96B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4B83342"/>
    <w:multiLevelType w:val="hybridMultilevel"/>
    <w:tmpl w:val="BE6A974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9257870"/>
    <w:multiLevelType w:val="hybridMultilevel"/>
    <w:tmpl w:val="8C18DC3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BE90736"/>
    <w:multiLevelType w:val="multilevel"/>
    <w:tmpl w:val="C97A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6C3F02"/>
    <w:multiLevelType w:val="hybridMultilevel"/>
    <w:tmpl w:val="2A44D48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2CE2825"/>
    <w:multiLevelType w:val="hybridMultilevel"/>
    <w:tmpl w:val="ECF8A59A"/>
    <w:lvl w:ilvl="0" w:tplc="C46C0F3C">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6782AF2"/>
    <w:multiLevelType w:val="hybridMultilevel"/>
    <w:tmpl w:val="1C78748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AA73E42"/>
    <w:multiLevelType w:val="hybridMultilevel"/>
    <w:tmpl w:val="6A0CD5F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EB52FC7"/>
    <w:multiLevelType w:val="hybridMultilevel"/>
    <w:tmpl w:val="9E4446F8"/>
    <w:lvl w:ilvl="0" w:tplc="0D5E0950">
      <w:start w:val="1"/>
      <w:numFmt w:val="decimal"/>
      <w:lvlText w:val="%1."/>
      <w:lvlJc w:val="left"/>
      <w:pPr>
        <w:tabs>
          <w:tab w:val="num" w:pos="720"/>
        </w:tabs>
        <w:ind w:left="72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8A2005E"/>
    <w:multiLevelType w:val="hybridMultilevel"/>
    <w:tmpl w:val="29F0431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AC16DE3"/>
    <w:multiLevelType w:val="multilevel"/>
    <w:tmpl w:val="E2DA5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D13B44"/>
    <w:multiLevelType w:val="multilevel"/>
    <w:tmpl w:val="B034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FC7580"/>
    <w:multiLevelType w:val="hybridMultilevel"/>
    <w:tmpl w:val="7C183B4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C3B5B82"/>
    <w:multiLevelType w:val="hybridMultilevel"/>
    <w:tmpl w:val="BB7C06E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EA6221E"/>
    <w:multiLevelType w:val="multilevel"/>
    <w:tmpl w:val="FFD6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8A40B7"/>
    <w:multiLevelType w:val="hybridMultilevel"/>
    <w:tmpl w:val="F98E54B8"/>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6340C73"/>
    <w:multiLevelType w:val="multilevel"/>
    <w:tmpl w:val="96C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AB7B6D"/>
    <w:multiLevelType w:val="hybridMultilevel"/>
    <w:tmpl w:val="C2A4C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11"/>
  </w:num>
  <w:num w:numId="4">
    <w:abstractNumId w:val="1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1"/>
  </w:num>
  <w:num w:numId="44">
    <w:abstractNumId w:val="5"/>
  </w:num>
  <w:num w:numId="45">
    <w:abstractNumId w:val="0"/>
  </w:num>
  <w:num w:numId="46">
    <w:abstractNumId w:val="25"/>
  </w:num>
  <w:num w:numId="47">
    <w:abstractNumId w:val="22"/>
  </w:num>
  <w:num w:numId="48">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ульмира">
    <w15:presenceInfo w15:providerId="Windows Live" w15:userId="3f2544195c3199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trackRevisions/>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ADE"/>
    <w:rsid w:val="00016946"/>
    <w:rsid w:val="00024EAB"/>
    <w:rsid w:val="00037ADE"/>
    <w:rsid w:val="0005068F"/>
    <w:rsid w:val="000B3CBE"/>
    <w:rsid w:val="001065C5"/>
    <w:rsid w:val="001301C6"/>
    <w:rsid w:val="00137740"/>
    <w:rsid w:val="001B2B14"/>
    <w:rsid w:val="001B5C81"/>
    <w:rsid w:val="001D6741"/>
    <w:rsid w:val="00217955"/>
    <w:rsid w:val="00266E98"/>
    <w:rsid w:val="002708DD"/>
    <w:rsid w:val="002C2B3D"/>
    <w:rsid w:val="003A03AC"/>
    <w:rsid w:val="004944B3"/>
    <w:rsid w:val="00595D10"/>
    <w:rsid w:val="005A222B"/>
    <w:rsid w:val="00693D0E"/>
    <w:rsid w:val="006C1BEF"/>
    <w:rsid w:val="00702544"/>
    <w:rsid w:val="007127A4"/>
    <w:rsid w:val="00737EC5"/>
    <w:rsid w:val="007C48F5"/>
    <w:rsid w:val="00846F78"/>
    <w:rsid w:val="00852A83"/>
    <w:rsid w:val="008759A2"/>
    <w:rsid w:val="00890984"/>
    <w:rsid w:val="00956C57"/>
    <w:rsid w:val="00961851"/>
    <w:rsid w:val="009868B5"/>
    <w:rsid w:val="00B842D1"/>
    <w:rsid w:val="00BF1B97"/>
    <w:rsid w:val="00C81ED9"/>
    <w:rsid w:val="00CB0E1C"/>
    <w:rsid w:val="00CB4549"/>
    <w:rsid w:val="00CB7BC4"/>
    <w:rsid w:val="00CC0B19"/>
    <w:rsid w:val="00CF1B4D"/>
    <w:rsid w:val="00DB32E6"/>
    <w:rsid w:val="00E267FE"/>
    <w:rsid w:val="00E450C5"/>
    <w:rsid w:val="00E7746C"/>
    <w:rsid w:val="00EA1DD0"/>
    <w:rsid w:val="00EC2B82"/>
    <w:rsid w:val="00ED0A77"/>
    <w:rsid w:val="00FF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B6CB3"/>
  <w15:docId w15:val="{CE34ECCA-41FF-4D56-B0A7-11F59A51E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CBE"/>
  </w:style>
  <w:style w:type="paragraph" w:styleId="1">
    <w:name w:val="heading 1"/>
    <w:basedOn w:val="a"/>
    <w:next w:val="a"/>
    <w:link w:val="10"/>
    <w:qFormat/>
    <w:rsid w:val="009868B5"/>
    <w:pPr>
      <w:keepNext/>
      <w:spacing w:after="0" w:line="240" w:lineRule="auto"/>
      <w:ind w:firstLine="709"/>
      <w:jc w:val="both"/>
      <w:outlineLvl w:val="0"/>
    </w:pPr>
    <w:rPr>
      <w:rFonts w:ascii="Times New Roman" w:eastAsia="Times New Roman" w:hAnsi="Times New Roman" w:cs="Times New Roman"/>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7ADE"/>
    <w:pPr>
      <w:ind w:left="720"/>
      <w:contextualSpacing/>
    </w:pPr>
    <w:rPr>
      <w:rFonts w:eastAsiaTheme="minorHAnsi"/>
      <w:lang w:eastAsia="en-US"/>
    </w:rPr>
  </w:style>
  <w:style w:type="paragraph" w:styleId="a4">
    <w:name w:val="Normal (Web)"/>
    <w:basedOn w:val="a"/>
    <w:uiPriority w:val="99"/>
    <w:unhideWhenUsed/>
    <w:rsid w:val="00037A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37AD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10">
    <w:name w:val="Заголовок 1 Знак"/>
    <w:basedOn w:val="a0"/>
    <w:link w:val="1"/>
    <w:rsid w:val="009868B5"/>
    <w:rPr>
      <w:rFonts w:ascii="Times New Roman" w:eastAsia="Times New Roman" w:hAnsi="Times New Roman" w:cs="Times New Roman"/>
      <w:sz w:val="28"/>
      <w:szCs w:val="18"/>
    </w:rPr>
  </w:style>
  <w:style w:type="character" w:styleId="a5">
    <w:name w:val="Hyperlink"/>
    <w:basedOn w:val="a0"/>
    <w:uiPriority w:val="99"/>
    <w:semiHidden/>
    <w:unhideWhenUsed/>
    <w:rsid w:val="009868B5"/>
    <w:rPr>
      <w:color w:val="0000FF" w:themeColor="hyperlink"/>
      <w:u w:val="single"/>
    </w:rPr>
  </w:style>
  <w:style w:type="character" w:styleId="a6">
    <w:name w:val="FollowedHyperlink"/>
    <w:basedOn w:val="a0"/>
    <w:uiPriority w:val="99"/>
    <w:semiHidden/>
    <w:unhideWhenUsed/>
    <w:rsid w:val="009868B5"/>
    <w:rPr>
      <w:color w:val="800080" w:themeColor="followedHyperlink"/>
      <w:u w:val="single"/>
    </w:rPr>
  </w:style>
  <w:style w:type="paragraph" w:styleId="a7">
    <w:name w:val="header"/>
    <w:basedOn w:val="a"/>
    <w:link w:val="a8"/>
    <w:uiPriority w:val="99"/>
    <w:semiHidden/>
    <w:unhideWhenUsed/>
    <w:rsid w:val="009868B5"/>
    <w:pPr>
      <w:tabs>
        <w:tab w:val="center" w:pos="4677"/>
        <w:tab w:val="right" w:pos="9355"/>
      </w:tabs>
      <w:spacing w:after="0" w:line="240" w:lineRule="auto"/>
    </w:pPr>
    <w:rPr>
      <w:rFonts w:eastAsiaTheme="minorHAnsi"/>
      <w:lang w:eastAsia="en-US"/>
    </w:rPr>
  </w:style>
  <w:style w:type="character" w:customStyle="1" w:styleId="a8">
    <w:name w:val="Верхний колонтитул Знак"/>
    <w:basedOn w:val="a0"/>
    <w:link w:val="a7"/>
    <w:uiPriority w:val="99"/>
    <w:semiHidden/>
    <w:rsid w:val="009868B5"/>
    <w:rPr>
      <w:rFonts w:eastAsiaTheme="minorHAnsi"/>
      <w:lang w:eastAsia="en-US"/>
    </w:rPr>
  </w:style>
  <w:style w:type="paragraph" w:styleId="a9">
    <w:name w:val="footer"/>
    <w:basedOn w:val="a"/>
    <w:link w:val="aa"/>
    <w:uiPriority w:val="99"/>
    <w:semiHidden/>
    <w:unhideWhenUsed/>
    <w:rsid w:val="009868B5"/>
    <w:pPr>
      <w:tabs>
        <w:tab w:val="center" w:pos="4677"/>
        <w:tab w:val="right" w:pos="9355"/>
      </w:tabs>
      <w:spacing w:after="0" w:line="240" w:lineRule="auto"/>
    </w:pPr>
    <w:rPr>
      <w:rFonts w:eastAsiaTheme="minorHAnsi"/>
      <w:lang w:eastAsia="en-US"/>
    </w:rPr>
  </w:style>
  <w:style w:type="character" w:customStyle="1" w:styleId="aa">
    <w:name w:val="Нижний колонтитул Знак"/>
    <w:basedOn w:val="a0"/>
    <w:link w:val="a9"/>
    <w:uiPriority w:val="99"/>
    <w:semiHidden/>
    <w:rsid w:val="009868B5"/>
    <w:rPr>
      <w:rFonts w:eastAsiaTheme="minorHAnsi"/>
      <w:lang w:eastAsia="en-US"/>
    </w:rPr>
  </w:style>
  <w:style w:type="paragraph" w:styleId="ab">
    <w:name w:val="Balloon Text"/>
    <w:basedOn w:val="a"/>
    <w:link w:val="ac"/>
    <w:uiPriority w:val="99"/>
    <w:semiHidden/>
    <w:unhideWhenUsed/>
    <w:rsid w:val="009868B5"/>
    <w:pPr>
      <w:spacing w:after="0" w:line="240" w:lineRule="auto"/>
    </w:pPr>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9868B5"/>
    <w:rPr>
      <w:rFonts w:ascii="Tahoma" w:eastAsiaTheme="minorHAnsi" w:hAnsi="Tahoma" w:cs="Tahoma"/>
      <w:sz w:val="16"/>
      <w:szCs w:val="16"/>
      <w:lang w:eastAsia="en-US"/>
    </w:rPr>
  </w:style>
  <w:style w:type="character" w:customStyle="1" w:styleId="grame">
    <w:name w:val="grame"/>
    <w:basedOn w:val="a0"/>
    <w:rsid w:val="009868B5"/>
  </w:style>
  <w:style w:type="character" w:customStyle="1" w:styleId="spelle">
    <w:name w:val="spelle"/>
    <w:basedOn w:val="a0"/>
    <w:rsid w:val="009868B5"/>
  </w:style>
  <w:style w:type="table" w:styleId="ad">
    <w:name w:val="Table Grid"/>
    <w:basedOn w:val="a1"/>
    <w:uiPriority w:val="59"/>
    <w:rsid w:val="009868B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9868B5"/>
    <w:rPr>
      <w:b/>
      <w:bCs/>
    </w:rPr>
  </w:style>
  <w:style w:type="character" w:styleId="af">
    <w:name w:val="Emphasis"/>
    <w:basedOn w:val="a0"/>
    <w:uiPriority w:val="20"/>
    <w:qFormat/>
    <w:rsid w:val="009868B5"/>
    <w:rPr>
      <w:i/>
      <w:iCs/>
    </w:rPr>
  </w:style>
  <w:style w:type="table" w:customStyle="1" w:styleId="11">
    <w:name w:val="Сетка таблицы1"/>
    <w:basedOn w:val="a1"/>
    <w:next w:val="ad"/>
    <w:uiPriority w:val="59"/>
    <w:rsid w:val="00956C5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0">
    <w:name w:val="c10"/>
    <w:basedOn w:val="a"/>
    <w:rsid w:val="00956C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956C57"/>
  </w:style>
  <w:style w:type="character" w:customStyle="1" w:styleId="c21">
    <w:name w:val="c21"/>
    <w:basedOn w:val="a0"/>
    <w:rsid w:val="00956C57"/>
  </w:style>
  <w:style w:type="paragraph" w:customStyle="1" w:styleId="c0">
    <w:name w:val="c0"/>
    <w:basedOn w:val="a"/>
    <w:rsid w:val="00956C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956C57"/>
  </w:style>
  <w:style w:type="character" w:customStyle="1" w:styleId="c3">
    <w:name w:val="c3"/>
    <w:basedOn w:val="a0"/>
    <w:rsid w:val="00956C57"/>
  </w:style>
  <w:style w:type="character" w:customStyle="1" w:styleId="c23">
    <w:name w:val="c23"/>
    <w:basedOn w:val="a0"/>
    <w:rsid w:val="00956C57"/>
  </w:style>
  <w:style w:type="character" w:customStyle="1" w:styleId="c25">
    <w:name w:val="c25"/>
    <w:basedOn w:val="a0"/>
    <w:rsid w:val="00956C57"/>
  </w:style>
  <w:style w:type="character" w:customStyle="1" w:styleId="c7">
    <w:name w:val="c7"/>
    <w:basedOn w:val="a0"/>
    <w:rsid w:val="00956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97827">
      <w:bodyDiv w:val="1"/>
      <w:marLeft w:val="0"/>
      <w:marRight w:val="0"/>
      <w:marTop w:val="0"/>
      <w:marBottom w:val="0"/>
      <w:divBdr>
        <w:top w:val="none" w:sz="0" w:space="0" w:color="auto"/>
        <w:left w:val="none" w:sz="0" w:space="0" w:color="auto"/>
        <w:bottom w:val="none" w:sz="0" w:space="0" w:color="auto"/>
        <w:right w:val="none" w:sz="0" w:space="0" w:color="auto"/>
      </w:divBdr>
    </w:div>
    <w:div w:id="1691029232">
      <w:bodyDiv w:val="1"/>
      <w:marLeft w:val="0"/>
      <w:marRight w:val="0"/>
      <w:marTop w:val="0"/>
      <w:marBottom w:val="0"/>
      <w:divBdr>
        <w:top w:val="none" w:sz="0" w:space="0" w:color="auto"/>
        <w:left w:val="none" w:sz="0" w:space="0" w:color="auto"/>
        <w:bottom w:val="none" w:sz="0" w:space="0" w:color="auto"/>
        <w:right w:val="none" w:sz="0" w:space="0" w:color="auto"/>
      </w:divBdr>
    </w:div>
    <w:div w:id="196962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razboo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182C2-ABA7-4F30-A779-C9FC4C0BA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7777</Words>
  <Characters>44332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Гульмира</cp:lastModifiedBy>
  <cp:revision>2</cp:revision>
  <cp:lastPrinted>2019-03-30T15:51:00Z</cp:lastPrinted>
  <dcterms:created xsi:type="dcterms:W3CDTF">2023-03-08T08:23:00Z</dcterms:created>
  <dcterms:modified xsi:type="dcterms:W3CDTF">2023-03-08T08:23:00Z</dcterms:modified>
</cp:coreProperties>
</file>